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b/>
          <w:b/>
          <w:sz w:val="22"/>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szCs w:val="22"/>
        </w:rPr>
      </w:pPr>
      <w:r>
        <w:rPr>
          <w:szCs w:val="22"/>
        </w:rPr>
        <w:tab/>
        <w:t xml:space="preserve">ve věcech technických je oprávněn jednat: Mgr. Daniela Krejčí, vedoucí odboru investic             </w:t>
      </w:r>
    </w:p>
    <w:p>
      <w:pPr>
        <w:pStyle w:val="Styl11bPed6b"/>
        <w:tabs>
          <w:tab w:val="left" w:pos="709" w:leader="none"/>
        </w:tabs>
        <w:spacing w:before="0" w:after="0"/>
        <w:rPr/>
      </w:pPr>
      <w:r>
        <w:rPr>
          <w:szCs w:val="22"/>
        </w:rPr>
        <w:t xml:space="preserve">                                                                               </w:t>
      </w:r>
      <w:r>
        <w:rPr>
          <w:szCs w:val="22"/>
        </w:rPr>
        <w:t xml:space="preserve">Ing. </w:t>
      </w:r>
      <w:r>
        <w:rPr>
          <w:sz w:val="22"/>
          <w:szCs w:val="22"/>
        </w:rPr>
        <w:t>Jaroslava Slánská</w:t>
      </w:r>
      <w:r>
        <w:rPr>
          <w:szCs w:val="22"/>
        </w:rPr>
        <w:t>,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„příkazce“)</w:t>
      </w:r>
    </w:p>
    <w:p>
      <w:pPr>
        <w:pStyle w:val="Styl11bPed6b"/>
        <w:spacing w:before="0" w:after="0"/>
        <w:rPr>
          <w:szCs w:val="22"/>
        </w:rPr>
      </w:pPr>
      <w:r>
        <w:rPr>
          <w:szCs w:val="22"/>
        </w:rPr>
      </w:r>
    </w:p>
    <w:p>
      <w:pPr>
        <w:pStyle w:val="Tlotextu"/>
        <w:ind w:firstLine="708"/>
        <w:rPr>
          <w:color w:val="auto"/>
          <w:sz w:val="22"/>
          <w:szCs w:val="22"/>
        </w:rPr>
      </w:pPr>
      <w:r>
        <w:rPr>
          <w:color w:val="auto"/>
          <w:sz w:val="22"/>
          <w:szCs w:val="22"/>
        </w:rPr>
        <w:t xml:space="preserve">a </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sz w:val="22"/>
          <w:szCs w:val="22"/>
        </w:rPr>
      </w:pPr>
      <w:r>
        <w:rPr>
          <w:sz w:val="22"/>
          <w:szCs w:val="22"/>
        </w:rPr>
        <w:t xml:space="preserve">2. </w:t>
        <w:tab/>
      </w:r>
      <w:r>
        <w:rPr>
          <w:b/>
          <w:sz w:val="22"/>
          <w:szCs w:val="22"/>
          <w:highlight w:val="yellow"/>
        </w:rPr>
        <w:t>obchodní název</w:t>
      </w:r>
      <w:r>
        <w:rPr>
          <w:b/>
          <w:sz w:val="22"/>
          <w:szCs w:val="22"/>
        </w:rPr>
        <w:t xml:space="preserve">         </w:t>
      </w:r>
      <w:r>
        <w:rPr>
          <w:i/>
          <w:sz w:val="22"/>
          <w:szCs w:val="22"/>
        </w:rPr>
        <w:t>- verze pro právnickou osobu</w:t>
      </w:r>
      <w:r>
        <w:rPr>
          <w:b/>
          <w:sz w:val="22"/>
          <w:szCs w:val="22"/>
        </w:rPr>
        <w:t xml:space="preserve">                                      </w:t>
        <w:tab/>
      </w:r>
    </w:p>
    <w:p>
      <w:pPr>
        <w:pStyle w:val="Styl11bPed6b"/>
        <w:tabs>
          <w:tab w:val="left" w:pos="709" w:leader="none"/>
        </w:tabs>
        <w:spacing w:before="0" w:after="0"/>
        <w:rPr>
          <w:szCs w:val="22"/>
        </w:rPr>
      </w:pPr>
      <w:r>
        <w:rPr>
          <w:szCs w:val="22"/>
        </w:rPr>
        <w:tab/>
        <w:t xml:space="preserve">se sídlem </w:t>
      </w:r>
      <w:r>
        <w:rPr>
          <w:szCs w:val="22"/>
          <w:highlight w:val="yellow"/>
        </w:rPr>
        <w:t xml:space="preserve">……………………., … ..  …………….. </w:t>
      </w:r>
    </w:p>
    <w:p>
      <w:pPr>
        <w:pStyle w:val="Styl11bPed6b"/>
        <w:tabs>
          <w:tab w:val="left" w:pos="709" w:leader="none"/>
        </w:tabs>
        <w:spacing w:before="0" w:after="0"/>
        <w:rPr>
          <w:szCs w:val="22"/>
        </w:rPr>
      </w:pPr>
      <w:r>
        <w:rPr>
          <w:szCs w:val="22"/>
        </w:rPr>
        <w:tab/>
        <w:t xml:space="preserve">zastoupená </w:t>
      </w:r>
      <w:r>
        <w:rPr>
          <w:b/>
          <w:szCs w:val="22"/>
          <w:highlight w:val="yellow"/>
        </w:rPr>
        <w:t>………………………….</w:t>
      </w:r>
      <w:r>
        <w:rPr>
          <w:szCs w:val="22"/>
          <w:highlight w:val="yellow"/>
        </w:rPr>
        <w:t>, ……………………………</w:t>
      </w:r>
      <w:r>
        <w:rPr>
          <w:szCs w:val="22"/>
        </w:rPr>
        <w:t>...</w:t>
      </w:r>
    </w:p>
    <w:p>
      <w:pPr>
        <w:pStyle w:val="Styl11bPed6b"/>
        <w:tabs>
          <w:tab w:val="left" w:pos="709" w:leader="none"/>
        </w:tabs>
        <w:spacing w:before="0" w:after="0"/>
        <w:rPr>
          <w:szCs w:val="22"/>
        </w:rPr>
      </w:pPr>
      <w:r>
        <w:rPr>
          <w:szCs w:val="22"/>
        </w:rPr>
        <w:tab/>
        <w:t xml:space="preserve">ve věcech technických je oprávněn jednat: </w:t>
      </w:r>
      <w:r>
        <w:rPr>
          <w:szCs w:val="22"/>
          <w:highlight w:val="yellow"/>
        </w:rPr>
        <w:t>……………………….., …………………</w:t>
      </w:r>
    </w:p>
    <w:p>
      <w:pPr>
        <w:pStyle w:val="Tlotextu"/>
        <w:ind w:firstLine="709"/>
        <w:rPr>
          <w:sz w:val="22"/>
          <w:szCs w:val="22"/>
        </w:rPr>
      </w:pPr>
      <w:r>
        <w:rPr>
          <w:sz w:val="22"/>
          <w:szCs w:val="22"/>
        </w:rPr>
        <w:t>Dále mohou jednat osoby zplnomocněné.</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Neplátce </w:t>
      </w:r>
      <w:commentRangeStart w:id="0"/>
      <w:r>
        <w:rPr>
          <w:szCs w:val="22"/>
          <w:highlight w:val="yellow"/>
        </w:rPr>
        <w:t>DPH</w:t>
      </w:r>
      <w:r>
        <w:rPr>
          <w:szCs w:val="22"/>
          <w:highlight w:val="yellow"/>
        </w:rPr>
      </w:r>
      <w:commentRangeEnd w:id="0"/>
      <w:r>
        <w:commentReference w:id="0"/>
      </w:r>
      <w:r>
        <w:rPr>
          <w:szCs w:val="22"/>
          <w:highlight w:val="yellow"/>
        </w:rPr>
        <w:t>.</w:t>
      </w:r>
    </w:p>
    <w:p>
      <w:pPr>
        <w:pStyle w:val="Styl11bPed6b"/>
        <w:tabs>
          <w:tab w:val="left" w:pos="709" w:leader="none"/>
        </w:tabs>
        <w:spacing w:before="0" w:after="0"/>
        <w:rPr>
          <w:szCs w:val="22"/>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ind w:firstLine="709"/>
        <w:rPr>
          <w:color w:val="auto"/>
          <w:sz w:val="22"/>
          <w:szCs w:val="22"/>
        </w:rPr>
      </w:pPr>
      <w:r>
        <w:rPr>
          <w:color w:val="auto"/>
          <w:sz w:val="22"/>
          <w:szCs w:val="22"/>
        </w:rPr>
        <w:t xml:space="preserve">zapsaná v obchodním rejstříku vedeném </w:t>
      </w:r>
      <w:r>
        <w:rPr>
          <w:color w:val="auto"/>
          <w:sz w:val="22"/>
          <w:szCs w:val="22"/>
          <w:highlight w:val="yellow"/>
        </w:rPr>
        <w:t xml:space="preserve">Krajským </w:t>
      </w:r>
      <w:r>
        <w:rPr>
          <w:color w:val="auto"/>
          <w:sz w:val="22"/>
          <w:szCs w:val="22"/>
        </w:rPr>
        <w:t>soudem v</w:t>
      </w:r>
      <w:r>
        <w:rPr>
          <w:color w:val="auto"/>
          <w:sz w:val="22"/>
          <w:szCs w:val="22"/>
          <w:highlight w:val="yellow"/>
        </w:rPr>
        <w:t xml:space="preserve"> ……, </w:t>
      </w:r>
      <w:r>
        <w:rPr>
          <w:color w:val="auto"/>
          <w:sz w:val="22"/>
          <w:szCs w:val="22"/>
        </w:rPr>
        <w:t>spis.zn</w:t>
      </w:r>
      <w:r>
        <w:rPr>
          <w:color w:val="auto"/>
          <w:sz w:val="22"/>
          <w:szCs w:val="22"/>
          <w:highlight w:val="yellow"/>
        </w:rPr>
        <w:t>. ……..</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i/>
          <w:i/>
          <w:sz w:val="22"/>
          <w:szCs w:val="22"/>
        </w:rPr>
      </w:pPr>
      <w:r>
        <w:rPr>
          <w:i/>
          <w:sz w:val="22"/>
          <w:szCs w:val="22"/>
        </w:rPr>
        <w:t xml:space="preserve"> </w:t>
      </w:r>
      <w:r>
        <w:rPr>
          <w:i/>
          <w:sz w:val="22"/>
          <w:szCs w:val="22"/>
        </w:rPr>
        <w:tab/>
      </w:r>
      <w:r>
        <w:rPr>
          <w:b/>
          <w:sz w:val="22"/>
          <w:szCs w:val="22"/>
          <w:highlight w:val="yellow"/>
        </w:rPr>
        <w:t>jméno a příjmení</w:t>
      </w:r>
      <w:r>
        <w:rPr>
          <w:b/>
          <w:i/>
          <w:sz w:val="22"/>
          <w:szCs w:val="22"/>
        </w:rPr>
        <w:t xml:space="preserve"> </w:t>
      </w:r>
      <w:r>
        <w:rPr>
          <w:i/>
          <w:sz w:val="22"/>
          <w:szCs w:val="22"/>
        </w:rPr>
        <w:t xml:space="preserve">        -</w:t>
      </w:r>
      <w:r>
        <w:rPr>
          <w:b/>
          <w:i/>
          <w:sz w:val="22"/>
          <w:szCs w:val="22"/>
        </w:rPr>
        <w:t xml:space="preserve"> </w:t>
      </w:r>
      <w:r>
        <w:rPr>
          <w:i/>
          <w:sz w:val="22"/>
          <w:szCs w:val="22"/>
        </w:rPr>
        <w:t>verze pro fyzickou osobu - podnikatele</w:t>
      </w:r>
      <w:r>
        <w:rPr>
          <w:b/>
          <w:i/>
          <w:sz w:val="22"/>
          <w:szCs w:val="22"/>
        </w:rPr>
        <w:t xml:space="preserve">                             </w:t>
        <w:tab/>
      </w:r>
    </w:p>
    <w:p>
      <w:pPr>
        <w:pStyle w:val="Styl11bPed6b"/>
        <w:tabs>
          <w:tab w:val="left" w:pos="709" w:leader="none"/>
        </w:tabs>
        <w:spacing w:before="0" w:after="0"/>
        <w:rPr>
          <w:szCs w:val="22"/>
        </w:rPr>
      </w:pPr>
      <w:r>
        <w:rPr>
          <w:i/>
          <w:szCs w:val="22"/>
        </w:rPr>
        <w:tab/>
      </w:r>
      <w:r>
        <w:rPr>
          <w:szCs w:val="22"/>
        </w:rPr>
        <w:t xml:space="preserve">sídlo </w:t>
      </w:r>
      <w:r>
        <w:rPr>
          <w:szCs w:val="22"/>
          <w:highlight w:val="yellow"/>
        </w:rPr>
        <w:t>…………………………………………..</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 Neplátce </w:t>
      </w:r>
      <w:commentRangeStart w:id="1"/>
      <w:r>
        <w:rPr>
          <w:szCs w:val="22"/>
          <w:highlight w:val="yellow"/>
        </w:rPr>
        <w:t>DPH</w:t>
      </w:r>
      <w:r>
        <w:rPr>
          <w:szCs w:val="22"/>
          <w:highlight w:val="yellow"/>
        </w:rPr>
      </w:r>
      <w:commentRangeEnd w:id="1"/>
      <w:r>
        <w:commentReference w:id="1"/>
      </w:r>
      <w:r>
        <w:rPr>
          <w:szCs w:val="22"/>
          <w:highlight w:val="yellow"/>
        </w:rPr>
        <w:t>.</w:t>
      </w:r>
    </w:p>
    <w:p>
      <w:pPr>
        <w:pStyle w:val="Styl11bPed6b"/>
        <w:tabs>
          <w:tab w:val="left" w:pos="709" w:leader="none"/>
        </w:tabs>
        <w:spacing w:before="0" w:after="0"/>
        <w:rPr>
          <w:szCs w:val="22"/>
          <w:highlight w:val="yellow"/>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rPr>
          <w:sz w:val="22"/>
          <w:szCs w:val="22"/>
        </w:rPr>
      </w:pP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t>uzavírají níže uvedeného dne, měsíce a roku v souladu s ust. § 2430 a násl. zákona č. 89/2012 Sb., občanský zákoník v platném a účinném znění ke dni uzavření této smlouvy (dále jen „občanský zákoník“) tuto</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jc w:val="center"/>
        <w:rPr>
          <w:b/>
          <w:b/>
          <w:color w:val="auto"/>
          <w:sz w:val="44"/>
          <w:szCs w:val="44"/>
        </w:rPr>
      </w:pPr>
      <w:r>
        <w:rPr>
          <w:b/>
          <w:caps/>
          <w:color w:val="auto"/>
          <w:sz w:val="44"/>
          <w:szCs w:val="44"/>
        </w:rPr>
        <w:t xml:space="preserve">PŘÍKAZNí   smlouvU  </w:t>
      </w:r>
      <w:r>
        <w:rPr>
          <w:b/>
          <w:color w:val="auto"/>
          <w:sz w:val="44"/>
          <w:szCs w:val="44"/>
        </w:rPr>
        <w:t>č</w:t>
      </w:r>
      <w:r>
        <w:rPr>
          <w:b/>
          <w:caps/>
          <w:color w:val="auto"/>
          <w:sz w:val="44"/>
          <w:szCs w:val="44"/>
        </w:rPr>
        <w:t xml:space="preserve">. </w:t>
      </w:r>
      <w:r>
        <w:rPr>
          <w:b/>
          <w:caps/>
          <w:color w:val="auto"/>
          <w:sz w:val="44"/>
          <w:szCs w:val="44"/>
          <w:highlight w:val="yellow"/>
        </w:rPr>
        <w:t>……..</w:t>
      </w:r>
    </w:p>
    <w:p>
      <w:pPr>
        <w:pStyle w:val="Tlotextu"/>
        <w:rPr>
          <w:color w:val="auto"/>
          <w:sz w:val="22"/>
          <w:szCs w:val="22"/>
        </w:rPr>
      </w:pPr>
      <w:r>
        <w:rPr>
          <w:color w:val="auto"/>
          <w:sz w:val="22"/>
          <w:szCs w:val="22"/>
        </w:rPr>
      </w:r>
    </w:p>
    <w:p>
      <w:pPr>
        <w:pStyle w:val="Normal"/>
        <w:rPr>
          <w:sz w:val="22"/>
          <w:szCs w:val="22"/>
        </w:rPr>
      </w:pPr>
      <w:r>
        <w:rPr>
          <w:sz w:val="22"/>
          <w:szCs w:val="22"/>
        </w:rPr>
      </w:r>
    </w:p>
    <w:p>
      <w:pPr>
        <w:pStyle w:val="Tlotextu"/>
        <w:jc w:val="center"/>
        <w:rPr>
          <w:b/>
          <w:b/>
          <w:color w:val="auto"/>
          <w:sz w:val="22"/>
          <w:szCs w:val="22"/>
        </w:rPr>
      </w:pPr>
      <w:r>
        <w:rPr>
          <w:b/>
          <w:color w:val="auto"/>
          <w:sz w:val="22"/>
          <w:szCs w:val="22"/>
        </w:rPr>
        <w:t>Čl. 1</w:t>
      </w:r>
    </w:p>
    <w:p>
      <w:pPr>
        <w:pStyle w:val="Normal"/>
        <w:jc w:val="center"/>
        <w:rPr>
          <w:b/>
          <w:b/>
          <w:sz w:val="22"/>
          <w:szCs w:val="22"/>
        </w:rPr>
      </w:pPr>
      <w:r>
        <w:rPr>
          <w:b/>
          <w:sz w:val="22"/>
          <w:szCs w:val="22"/>
        </w:rPr>
        <w:t>Preambule – cíl smlouvy</w:t>
      </w:r>
    </w:p>
    <w:p>
      <w:pPr>
        <w:pStyle w:val="Normal"/>
        <w:rPr>
          <w:b/>
          <w:b/>
          <w:sz w:val="22"/>
          <w:szCs w:val="22"/>
        </w:rPr>
      </w:pPr>
      <w:r>
        <w:rPr>
          <w:b/>
          <w:sz w:val="22"/>
          <w:szCs w:val="22"/>
        </w:rPr>
      </w:r>
    </w:p>
    <w:p>
      <w:pPr>
        <w:pStyle w:val="Normal"/>
        <w:numPr>
          <w:ilvl w:val="0"/>
          <w:numId w:val="15"/>
        </w:numPr>
        <w:jc w:val="both"/>
        <w:rPr/>
      </w:pPr>
      <w:r>
        <w:rPr>
          <w:sz w:val="22"/>
          <w:szCs w:val="22"/>
        </w:rPr>
        <w:t xml:space="preserve">Cílem této smlouvy je kontrola stavebních prací a dohlížení nad jejich prováděním prostřednictvím technického dozoru stavebníka (dále také jen „TDS“), dosažení realizace a úspěšného dokončení stavby </w:t>
      </w:r>
      <w:r>
        <w:rPr>
          <w:rFonts w:cs="Arial"/>
          <w:b/>
          <w:sz w:val="22"/>
          <w:szCs w:val="22"/>
        </w:rPr>
        <w:t>„</w:t>
      </w:r>
      <w:r>
        <w:rPr>
          <w:rFonts w:eastAsia="Times New Roman" w:cs="Arial"/>
          <w:b/>
          <w:color w:val="auto"/>
          <w:kern w:val="0"/>
          <w:sz w:val="22"/>
          <w:szCs w:val="22"/>
          <w:lang w:val="cs-CZ" w:eastAsia="zh-CN" w:bidi="ar-SA"/>
        </w:rPr>
        <w:t>Optimalizace úspor energií v budově MŠ Pohledec – II. etapa</w:t>
      </w:r>
      <w:r>
        <w:rPr>
          <w:rFonts w:cs="Arial"/>
          <w:b/>
          <w:sz w:val="22"/>
          <w:szCs w:val="22"/>
        </w:rPr>
        <w:t xml:space="preserve">“ </w:t>
      </w:r>
      <w:r>
        <w:rPr>
          <w:sz w:val="22"/>
          <w:szCs w:val="22"/>
        </w:rPr>
        <w:t xml:space="preserve"> podle podmínek smlouvy o dílo uzavřené se zhotovitelem stavby. </w:t>
      </w:r>
    </w:p>
    <w:p>
      <w:pPr>
        <w:pStyle w:val="Normal"/>
        <w:ind w:left="360" w:hanging="0"/>
        <w:jc w:val="both"/>
        <w:rPr>
          <w:sz w:val="22"/>
          <w:szCs w:val="22"/>
        </w:rPr>
      </w:pPr>
      <w:r>
        <w:rPr>
          <w:sz w:val="22"/>
          <w:szCs w:val="22"/>
        </w:rPr>
      </w:r>
    </w:p>
    <w:p>
      <w:pPr>
        <w:pStyle w:val="Normal"/>
        <w:jc w:val="both"/>
        <w:rPr>
          <w:sz w:val="22"/>
          <w:szCs w:val="22"/>
        </w:rPr>
      </w:pPr>
      <w:r>
        <w:rPr>
          <w:sz w:val="22"/>
          <w:szCs w:val="22"/>
        </w:rPr>
      </w:r>
    </w:p>
    <w:p>
      <w:pPr>
        <w:pStyle w:val="Normal"/>
        <w:numPr>
          <w:ilvl w:val="0"/>
          <w:numId w:val="15"/>
        </w:numPr>
        <w:jc w:val="both"/>
        <w:rPr>
          <w:sz w:val="22"/>
          <w:szCs w:val="22"/>
        </w:rPr>
      </w:pPr>
      <w:r>
        <w:rPr>
          <w:sz w:val="22"/>
          <w:szCs w:val="22"/>
        </w:rPr>
        <w:t>Základní očekávané výsledky, kterých má příkazník dosáhnout při naplňování cíle této smlouvy jsou následující:</w:t>
      </w:r>
    </w:p>
    <w:p>
      <w:pPr>
        <w:pStyle w:val="Normal"/>
        <w:jc w:val="both"/>
        <w:rPr>
          <w:sz w:val="22"/>
          <w:szCs w:val="22"/>
        </w:rPr>
      </w:pPr>
      <w:r>
        <w:rPr>
          <w:sz w:val="22"/>
          <w:szCs w:val="22"/>
        </w:rPr>
      </w:r>
    </w:p>
    <w:p>
      <w:pPr>
        <w:pStyle w:val="Normal"/>
        <w:numPr>
          <w:ilvl w:val="1"/>
          <w:numId w:val="15"/>
        </w:numPr>
        <w:jc w:val="both"/>
        <w:rPr/>
      </w:pPr>
      <w:r>
        <w:rPr>
          <w:sz w:val="22"/>
          <w:szCs w:val="22"/>
        </w:rPr>
        <w:t xml:space="preserve">provedení stavby </w:t>
      </w:r>
      <w:r>
        <w:rPr>
          <w:rFonts w:cs="Arial"/>
          <w:b/>
          <w:sz w:val="22"/>
          <w:szCs w:val="22"/>
        </w:rPr>
        <w:t>„</w:t>
      </w:r>
      <w:r>
        <w:rPr>
          <w:rFonts w:eastAsia="Times New Roman" w:cs="Arial"/>
          <w:b/>
          <w:color w:val="auto"/>
          <w:kern w:val="0"/>
          <w:sz w:val="22"/>
          <w:szCs w:val="22"/>
          <w:lang w:val="cs-CZ" w:eastAsia="zh-CN" w:bidi="ar-SA"/>
        </w:rPr>
        <w:t>Optimalizace úspor energií v budově MŠ Pohledec – II. etapa</w:t>
      </w:r>
      <w:r>
        <w:rPr>
          <w:rFonts w:cs="Arial"/>
          <w:b/>
          <w:sz w:val="22"/>
          <w:szCs w:val="22"/>
        </w:rPr>
        <w:t>“</w:t>
      </w:r>
      <w:r>
        <w:rPr>
          <w:sz w:val="22"/>
          <w:szCs w:val="22"/>
        </w:rPr>
        <w:t xml:space="preserve"> zhotovitelem stavby včas, řádně a kvalitně, v souladu se smlouvou o dílo uzavřenou mezi příkazcem a zhotovitelem stavby, za sjednanou smluvní cenu</w:t>
      </w:r>
    </w:p>
    <w:p>
      <w:pPr>
        <w:pStyle w:val="Normal"/>
        <w:numPr>
          <w:ilvl w:val="1"/>
          <w:numId w:val="15"/>
        </w:numPr>
        <w:jc w:val="both"/>
        <w:rPr/>
      </w:pPr>
      <w:r>
        <w:rPr>
          <w:sz w:val="22"/>
          <w:szCs w:val="22"/>
        </w:rPr>
        <w:t xml:space="preserve">úspěšné uvedení stavby </w:t>
      </w:r>
      <w:r>
        <w:rPr>
          <w:rFonts w:cs="Arial"/>
          <w:b/>
          <w:sz w:val="22"/>
          <w:szCs w:val="22"/>
        </w:rPr>
        <w:t>„</w:t>
      </w:r>
      <w:r>
        <w:rPr>
          <w:rFonts w:eastAsia="Times New Roman" w:cs="Arial"/>
          <w:b/>
          <w:color w:val="auto"/>
          <w:kern w:val="0"/>
          <w:sz w:val="22"/>
          <w:szCs w:val="22"/>
          <w:lang w:val="cs-CZ" w:eastAsia="zh-CN" w:bidi="ar-SA"/>
        </w:rPr>
        <w:t>Optimalizace úspor energií v budově MŠ Pohledec – II. etapa</w:t>
      </w:r>
      <w:r>
        <w:rPr>
          <w:rFonts w:cs="Arial"/>
          <w:b/>
          <w:sz w:val="22"/>
          <w:szCs w:val="22"/>
        </w:rPr>
        <w:t>“</w:t>
      </w:r>
      <w:r>
        <w:rPr>
          <w:rFonts w:cs="Arial"/>
          <w:sz w:val="22"/>
          <w:szCs w:val="22"/>
        </w:rPr>
        <w:t xml:space="preserve"> </w:t>
      </w:r>
      <w:r>
        <w:rPr>
          <w:sz w:val="22"/>
          <w:szCs w:val="22"/>
        </w:rPr>
        <w:t>převzaté příkazcem do provozu</w:t>
      </w:r>
    </w:p>
    <w:p>
      <w:pPr>
        <w:pStyle w:val="Normal"/>
        <w:numPr>
          <w:ilvl w:val="1"/>
          <w:numId w:val="15"/>
        </w:numPr>
        <w:jc w:val="both"/>
        <w:rPr>
          <w:sz w:val="22"/>
          <w:szCs w:val="22"/>
        </w:rPr>
      </w:pPr>
      <w:r>
        <w:rPr>
          <w:sz w:val="22"/>
          <w:szCs w:val="22"/>
        </w:rPr>
        <w:t>vyřešení nároků z titulu odpovědnosti za vady vč. odpovědnosti za vady v záruce</w:t>
      </w:r>
    </w:p>
    <w:p>
      <w:pPr>
        <w:pStyle w:val="Normal"/>
        <w:numPr>
          <w:ilvl w:val="0"/>
          <w:numId w:val="0"/>
        </w:numPr>
        <w:ind w:left="1440" w:hanging="0"/>
        <w:jc w:val="both"/>
        <w:rPr>
          <w:sz w:val="22"/>
          <w:szCs w:val="22"/>
        </w:rPr>
      </w:pPr>
      <w:r>
        <w:rPr>
          <w:sz w:val="22"/>
          <w:szCs w:val="22"/>
        </w:rPr>
      </w:r>
    </w:p>
    <w:p>
      <w:pPr>
        <w:pStyle w:val="Normal"/>
        <w:rPr>
          <w:sz w:val="22"/>
          <w:szCs w:val="22"/>
        </w:rPr>
      </w:pPr>
      <w:r>
        <w:rPr>
          <w:sz w:val="22"/>
          <w:szCs w:val="22"/>
        </w:rPr>
      </w:r>
    </w:p>
    <w:p>
      <w:pPr>
        <w:pStyle w:val="Tlotextu"/>
        <w:jc w:val="center"/>
        <w:rPr>
          <w:b/>
          <w:b/>
          <w:sz w:val="22"/>
          <w:szCs w:val="22"/>
        </w:rPr>
      </w:pPr>
      <w:r>
        <w:rPr>
          <w:b/>
          <w:sz w:val="22"/>
          <w:szCs w:val="22"/>
        </w:rPr>
        <w:t>Čl. 2</w:t>
      </w:r>
    </w:p>
    <w:p>
      <w:pPr>
        <w:pStyle w:val="Tlotextu"/>
        <w:jc w:val="center"/>
        <w:rPr>
          <w:b/>
          <w:b/>
          <w:sz w:val="22"/>
          <w:szCs w:val="22"/>
        </w:rPr>
      </w:pPr>
      <w:r>
        <w:rPr>
          <w:b/>
          <w:sz w:val="22"/>
          <w:szCs w:val="22"/>
        </w:rPr>
        <w:t>Předmět  smlouvy</w:t>
      </w:r>
    </w:p>
    <w:p>
      <w:pPr>
        <w:pStyle w:val="Tlotextu"/>
        <w:rPr>
          <w:color w:val="auto"/>
          <w:sz w:val="22"/>
          <w:szCs w:val="22"/>
        </w:rPr>
      </w:pPr>
      <w:r>
        <w:rPr>
          <w:color w:val="auto"/>
          <w:sz w:val="22"/>
          <w:szCs w:val="22"/>
        </w:rPr>
      </w:r>
    </w:p>
    <w:p>
      <w:pPr>
        <w:pStyle w:val="Tlotextu"/>
        <w:numPr>
          <w:ilvl w:val="0"/>
          <w:numId w:val="1"/>
        </w:numPr>
        <w:rPr/>
      </w:pPr>
      <w:r>
        <w:rPr>
          <w:color w:val="auto"/>
          <w:sz w:val="22"/>
          <w:szCs w:val="22"/>
        </w:rPr>
        <w:t xml:space="preserve">Příkazník se zavazuje za podmínek dohodnutých touto smlouvou, že bude zajišťovat zastupování příkazce ve věci zajištění realizace stavby </w:t>
      </w:r>
      <w:r>
        <w:rPr>
          <w:rFonts w:cs="Arial"/>
          <w:b/>
          <w:color w:val="auto"/>
          <w:sz w:val="22"/>
          <w:szCs w:val="22"/>
        </w:rPr>
        <w:t>„</w:t>
      </w:r>
      <w:r>
        <w:rPr>
          <w:rFonts w:eastAsia="Times New Roman" w:cs="Arial"/>
          <w:b/>
          <w:color w:val="auto"/>
          <w:kern w:val="0"/>
          <w:sz w:val="22"/>
          <w:szCs w:val="22"/>
          <w:lang w:val="cs-CZ" w:eastAsia="zh-CN" w:bidi="ar-SA"/>
        </w:rPr>
        <w:t>Optimalizace úspor energií v budově MŠ Pohledec – II. etapa</w:t>
      </w:r>
      <w:r>
        <w:rPr>
          <w:rFonts w:cs="Arial"/>
          <w:b/>
          <w:color w:val="auto"/>
          <w:sz w:val="22"/>
          <w:szCs w:val="22"/>
        </w:rPr>
        <w:t>“</w:t>
      </w:r>
      <w:r>
        <w:rPr>
          <w:rFonts w:cs="Arial"/>
          <w:color w:val="auto"/>
          <w:sz w:val="22"/>
          <w:szCs w:val="22"/>
        </w:rPr>
        <w:t xml:space="preserve"> </w:t>
      </w:r>
      <w:r>
        <w:rPr>
          <w:color w:val="auto"/>
          <w:sz w:val="22"/>
          <w:szCs w:val="22"/>
        </w:rPr>
        <w:t xml:space="preserve">(dále jen „stavba“), podle podmínek smlouvy o dílo uzavřené se zhotovitelem stavby. Stavba je blíže specifikována projektovou dokumentací stavby ve stupni DPS </w:t>
      </w:r>
      <w:r>
        <w:rPr>
          <w:rFonts w:cs="Arial"/>
          <w:b/>
          <w:color w:val="auto"/>
          <w:sz w:val="22"/>
          <w:szCs w:val="22"/>
        </w:rPr>
        <w:t>„</w:t>
      </w:r>
      <w:r>
        <w:rPr>
          <w:rFonts w:eastAsia="Times New Roman" w:cs="Arial"/>
          <w:b/>
          <w:color w:val="auto"/>
          <w:kern w:val="0"/>
          <w:sz w:val="22"/>
          <w:szCs w:val="22"/>
          <w:lang w:val="cs-CZ" w:eastAsia="zh-CN" w:bidi="ar-SA"/>
        </w:rPr>
        <w:t>Optimalizace úspor energií v budově MŠ Pohledec – II. etapa</w:t>
      </w:r>
      <w:r>
        <w:rPr>
          <w:rFonts w:cs="Arial"/>
          <w:b/>
          <w:color w:val="auto"/>
          <w:sz w:val="22"/>
          <w:szCs w:val="22"/>
        </w:rPr>
        <w:t>“</w:t>
      </w:r>
      <w:r>
        <w:rPr>
          <w:sz w:val="22"/>
          <w:szCs w:val="22"/>
        </w:rPr>
        <w:t xml:space="preserve"> </w:t>
      </w:r>
      <w:r>
        <w:rPr>
          <w:color w:val="auto"/>
          <w:sz w:val="22"/>
          <w:szCs w:val="22"/>
        </w:rPr>
        <w:t xml:space="preserve">vypracovanou ing. Martinem Šolcem, Smrková 1639, 592 31 Nové Město na Moravě  vč. dokladové části (dále jen „projektová dokumentace“). </w:t>
      </w:r>
    </w:p>
    <w:p>
      <w:pPr>
        <w:pStyle w:val="Tlotextu"/>
        <w:rPr>
          <w:sz w:val="22"/>
          <w:szCs w:val="22"/>
        </w:rPr>
      </w:pPr>
      <w:r>
        <w:rPr>
          <w:sz w:val="22"/>
          <w:szCs w:val="22"/>
        </w:rPr>
      </w:r>
    </w:p>
    <w:p>
      <w:pPr>
        <w:pStyle w:val="Tlotextu"/>
        <w:numPr>
          <w:ilvl w:val="0"/>
          <w:numId w:val="1"/>
        </w:numPr>
        <w:rPr>
          <w:sz w:val="22"/>
          <w:szCs w:val="22"/>
        </w:rPr>
      </w:pPr>
      <w:r>
        <w:rPr>
          <w:sz w:val="22"/>
          <w:szCs w:val="22"/>
        </w:rPr>
        <w:t>Příkazník bude vykonávat zejména tyto činnosti:</w:t>
      </w:r>
    </w:p>
    <w:p>
      <w:pPr>
        <w:pStyle w:val="Tlotextu"/>
        <w:numPr>
          <w:ilvl w:val="1"/>
          <w:numId w:val="1"/>
        </w:numPr>
        <w:spacing w:before="80" w:after="0"/>
        <w:rPr>
          <w:sz w:val="22"/>
          <w:szCs w:val="22"/>
        </w:rPr>
      </w:pPr>
      <w:r>
        <w:rPr>
          <w:sz w:val="22"/>
          <w:szCs w:val="22"/>
        </w:rPr>
        <w:t>činnosti před zahájením stavby</w:t>
      </w:r>
    </w:p>
    <w:p>
      <w:pPr>
        <w:pStyle w:val="Tlotextu"/>
        <w:numPr>
          <w:ilvl w:val="1"/>
          <w:numId w:val="1"/>
        </w:numPr>
        <w:spacing w:before="80" w:after="0"/>
        <w:rPr>
          <w:color w:val="auto"/>
          <w:sz w:val="22"/>
          <w:szCs w:val="22"/>
        </w:rPr>
      </w:pPr>
      <w:r>
        <w:rPr>
          <w:color w:val="auto"/>
          <w:sz w:val="22"/>
          <w:szCs w:val="22"/>
        </w:rPr>
        <w:t xml:space="preserve">činnosti v průběhu provádění stavby </w:t>
      </w:r>
    </w:p>
    <w:p>
      <w:pPr>
        <w:pStyle w:val="Tlotextu"/>
        <w:numPr>
          <w:ilvl w:val="1"/>
          <w:numId w:val="1"/>
        </w:numPr>
        <w:spacing w:before="80" w:after="0"/>
        <w:rPr>
          <w:sz w:val="22"/>
          <w:szCs w:val="22"/>
        </w:rPr>
      </w:pPr>
      <w:r>
        <w:rPr>
          <w:sz w:val="22"/>
          <w:szCs w:val="22"/>
        </w:rPr>
        <w:t>činnosti po dokončení stavby</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Specifikace prací a činností vymezující obsah a rozsah činnosti příkazníka je uvedena v příloze č. 1 této smlouvy.</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 xml:space="preserve">Příkazník se dále zavazuje s příkazcem účinně spolupracovat při zajištění splnění veškerých požadavků a podmínek, které je příkazce povinen splnit pro úspěšné čerpání výše uvedených finančních podpor pro stavbu. </w:t>
      </w:r>
    </w:p>
    <w:p>
      <w:pPr>
        <w:pStyle w:val="Tlotextu"/>
        <w:ind w:right="-2" w:hanging="0"/>
        <w:jc w:val="left"/>
        <w:rPr>
          <w:color w:val="auto"/>
          <w:sz w:val="22"/>
          <w:szCs w:val="22"/>
        </w:rPr>
      </w:pPr>
      <w:r>
        <w:rPr>
          <w:color w:val="auto"/>
          <w:sz w:val="22"/>
          <w:szCs w:val="22"/>
        </w:rPr>
      </w:r>
    </w:p>
    <w:p>
      <w:pPr>
        <w:pStyle w:val="Tlotextu"/>
        <w:numPr>
          <w:ilvl w:val="0"/>
          <w:numId w:val="1"/>
        </w:numPr>
        <w:rPr>
          <w:color w:val="auto"/>
          <w:sz w:val="22"/>
          <w:szCs w:val="22"/>
        </w:rPr>
      </w:pPr>
      <w:r>
        <w:rPr>
          <w:color w:val="auto"/>
          <w:sz w:val="22"/>
          <w:szCs w:val="22"/>
        </w:rPr>
        <w:t xml:space="preserve">Příkazník uskuteční veškeré úkony, které jsou potřebné k zařízení předmětu smlouvy, jménem a na účet příkazce. Příkazce se zavazuje zaplatit příkazníkovi za provedení jeho činnosti dohodnutou odměnu. </w:t>
      </w:r>
    </w:p>
    <w:p>
      <w:pPr>
        <w:pStyle w:val="Tlotextu"/>
        <w:rPr>
          <w:color w:val="auto"/>
          <w:sz w:val="22"/>
          <w:szCs w:val="22"/>
        </w:rPr>
      </w:pPr>
      <w:r>
        <w:rPr>
          <w:color w:val="auto"/>
          <w:sz w:val="22"/>
          <w:szCs w:val="22"/>
        </w:rPr>
      </w:r>
    </w:p>
    <w:p>
      <w:pPr>
        <w:pStyle w:val="Normal"/>
        <w:widowControl w:val="false"/>
        <w:numPr>
          <w:ilvl w:val="0"/>
          <w:numId w:val="1"/>
        </w:numPr>
        <w:jc w:val="both"/>
        <w:rPr>
          <w:sz w:val="22"/>
          <w:szCs w:val="22"/>
        </w:rPr>
      </w:pPr>
      <w:r>
        <w:rPr>
          <w:sz w:val="22"/>
          <w:szCs w:val="22"/>
        </w:rPr>
        <w:t>Příkazník se dále zavazuje zastupovat příkazce v případných reklamačních řízeních, pokud o to bude příkazcem požádán.</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3</w:t>
      </w:r>
    </w:p>
    <w:p>
      <w:pPr>
        <w:pStyle w:val="Tlotextu"/>
        <w:jc w:val="center"/>
        <w:rPr>
          <w:sz w:val="22"/>
          <w:szCs w:val="22"/>
        </w:rPr>
      </w:pPr>
      <w:r>
        <w:rPr>
          <w:b/>
          <w:sz w:val="22"/>
          <w:szCs w:val="22"/>
        </w:rPr>
        <w:t>Termín plnění</w:t>
      </w:r>
    </w:p>
    <w:p>
      <w:pPr>
        <w:pStyle w:val="Tlotextu"/>
        <w:jc w:val="center"/>
        <w:rPr>
          <w:sz w:val="22"/>
          <w:szCs w:val="22"/>
        </w:rPr>
      </w:pPr>
      <w:r>
        <w:rPr>
          <w:sz w:val="22"/>
          <w:szCs w:val="22"/>
        </w:rPr>
      </w:r>
    </w:p>
    <w:p>
      <w:pPr>
        <w:pStyle w:val="Seznam"/>
        <w:numPr>
          <w:ilvl w:val="0"/>
          <w:numId w:val="2"/>
        </w:numPr>
        <w:jc w:val="both"/>
        <w:rPr>
          <w:sz w:val="22"/>
          <w:szCs w:val="22"/>
        </w:rPr>
      </w:pPr>
      <w:r>
        <w:rPr>
          <w:sz w:val="22"/>
          <w:szCs w:val="22"/>
        </w:rPr>
        <w:t>Příkazník zahájí činnost po podpisu této smlouvy tak, aby mohl řádně provést veškeré činnosti, které jsou předmětem této smlouvy a nebyl ohrožen termín zahájení stavby.</w:t>
      </w:r>
    </w:p>
    <w:p>
      <w:pPr>
        <w:pStyle w:val="Seznam"/>
        <w:ind w:left="0" w:hanging="0"/>
        <w:rPr>
          <w:sz w:val="22"/>
          <w:szCs w:val="22"/>
        </w:rPr>
      </w:pPr>
      <w:r>
        <w:rPr>
          <w:sz w:val="22"/>
          <w:szCs w:val="22"/>
        </w:rPr>
      </w:r>
    </w:p>
    <w:p>
      <w:pPr>
        <w:pStyle w:val="Seznam"/>
        <w:numPr>
          <w:ilvl w:val="0"/>
          <w:numId w:val="2"/>
        </w:numPr>
        <w:jc w:val="both"/>
        <w:rPr>
          <w:sz w:val="22"/>
          <w:szCs w:val="22"/>
        </w:rPr>
      </w:pPr>
      <w:r>
        <w:rPr>
          <w:sz w:val="22"/>
          <w:szCs w:val="22"/>
        </w:rPr>
        <w:t>Příkazník ukončí činnost dnem nabytí právní moci kolaudačního rozhodnutí, příp. dnem odstranění poslední případné vady či nedodělku (dnem podepsání zápisu o odstranění poslední případné vady či nedodělku), příp. dnem předání posledního podkladu pro čerpání poskytnuté finanční podpory souvisejícího s realizací a dokončením stavby příkazci. Rozhodný je termín, který nastane později.</w:t>
      </w:r>
    </w:p>
    <w:p>
      <w:pPr>
        <w:pStyle w:val="Seznam"/>
        <w:ind w:left="0" w:hanging="0"/>
        <w:jc w:val="both"/>
        <w:rPr>
          <w:sz w:val="22"/>
          <w:szCs w:val="22"/>
        </w:rPr>
      </w:pPr>
      <w:r>
        <w:rPr>
          <w:sz w:val="22"/>
          <w:szCs w:val="22"/>
        </w:rPr>
      </w:r>
    </w:p>
    <w:p>
      <w:pPr>
        <w:pStyle w:val="Seznam"/>
        <w:ind w:left="357" w:hanging="0"/>
        <w:jc w:val="both"/>
        <w:rPr>
          <w:sz w:val="22"/>
          <w:szCs w:val="22"/>
        </w:rPr>
      </w:pPr>
      <w:r>
        <w:rPr>
          <w:sz w:val="22"/>
          <w:szCs w:val="22"/>
        </w:rPr>
        <w:t>Jednotlivé fáze činnosti jsou dokončeny:</w:t>
      </w:r>
    </w:p>
    <w:p>
      <w:pPr>
        <w:pStyle w:val="Seznam"/>
        <w:numPr>
          <w:ilvl w:val="0"/>
          <w:numId w:val="8"/>
        </w:numPr>
        <w:jc w:val="both"/>
        <w:rPr>
          <w:sz w:val="22"/>
          <w:szCs w:val="22"/>
        </w:rPr>
      </w:pPr>
      <w:r>
        <w:rPr>
          <w:sz w:val="22"/>
          <w:szCs w:val="22"/>
        </w:rPr>
        <w:t>činnosti před zahájením stavby jsou ukončeny dnem zahájení stavebních prací</w:t>
      </w:r>
    </w:p>
    <w:p>
      <w:pPr>
        <w:pStyle w:val="Seznam"/>
        <w:numPr>
          <w:ilvl w:val="0"/>
          <w:numId w:val="8"/>
        </w:numPr>
        <w:jc w:val="both"/>
        <w:rPr>
          <w:sz w:val="22"/>
          <w:szCs w:val="22"/>
        </w:rPr>
      </w:pPr>
      <w:r>
        <w:rPr>
          <w:sz w:val="22"/>
          <w:szCs w:val="22"/>
        </w:rPr>
        <w:t>činnosti v průběhu provádění stavby končí dnem podpisu zápisu o předání a převzetí dokončené stavby mezi příkazcem a zhotovitelem stavby</w:t>
      </w:r>
    </w:p>
    <w:p>
      <w:pPr>
        <w:pStyle w:val="Seznam"/>
        <w:numPr>
          <w:ilvl w:val="0"/>
          <w:numId w:val="8"/>
        </w:numPr>
        <w:jc w:val="both"/>
        <w:rPr/>
      </w:pPr>
      <w:r>
        <w:rPr>
          <w:sz w:val="22"/>
          <w:szCs w:val="22"/>
        </w:rPr>
        <w:t>činnosti po dokončení stavby končí dnem nabytí právní moci kolaudačního rozhodnutí, příp. dnem odstranění poslední případné vady či nedodělku (dnem podepsání zápisu o odstranění poslední případné vady či nedodělku),  Rozhodný je termín, který nastane později.</w:t>
      </w:r>
    </w:p>
    <w:p>
      <w:pPr>
        <w:pStyle w:val="Seznam"/>
        <w:ind w:left="0" w:hanging="0"/>
        <w:jc w:val="both"/>
        <w:rPr>
          <w:sz w:val="22"/>
          <w:szCs w:val="22"/>
        </w:rPr>
      </w:pPr>
      <w:r>
        <w:rPr>
          <w:sz w:val="22"/>
          <w:szCs w:val="22"/>
        </w:rPr>
      </w:r>
    </w:p>
    <w:p>
      <w:pPr>
        <w:pStyle w:val="Seznam"/>
        <w:numPr>
          <w:ilvl w:val="0"/>
          <w:numId w:val="2"/>
        </w:numPr>
        <w:jc w:val="both"/>
        <w:rPr>
          <w:sz w:val="22"/>
          <w:szCs w:val="22"/>
        </w:rPr>
      </w:pPr>
      <w:r>
        <w:rPr>
          <w:sz w:val="22"/>
          <w:szCs w:val="22"/>
        </w:rPr>
        <w:t xml:space="preserve">Příkazník není v prodlení se splněním svých povinností, pokud toto prodlení je vyvoláno rozhodnutím příslušného orgánu státní správy (např. zdržení při vydání povolení stavby, rozhodnutí Úřadu pro ochranu hospodářské soutěže při zadání zakázky, apod.) a toto zdržení není způsobeno z důvodů na straně příkazníka, nebo pokud je splnění závislé na včasném spolupůsobení příkazce a ten je se svým spolupůsobením v prodlení (např. nepodepsal příslušnou smlouvu, nevydal příslušné rozhodnutí, apod.).    </w:t>
      </w:r>
    </w:p>
    <w:p>
      <w:pPr>
        <w:pStyle w:val="Seznam"/>
        <w:ind w:left="0" w:hanging="0"/>
        <w:rPr>
          <w:sz w:val="22"/>
          <w:szCs w:val="22"/>
        </w:rPr>
      </w:pPr>
      <w:r>
        <w:rPr>
          <w:sz w:val="22"/>
          <w:szCs w:val="22"/>
        </w:rPr>
      </w:r>
    </w:p>
    <w:p>
      <w:pPr>
        <w:pStyle w:val="Seznam"/>
        <w:numPr>
          <w:ilvl w:val="0"/>
          <w:numId w:val="2"/>
        </w:numPr>
        <w:rPr>
          <w:sz w:val="22"/>
          <w:szCs w:val="22"/>
        </w:rPr>
      </w:pPr>
      <w:r>
        <w:rPr>
          <w:sz w:val="22"/>
          <w:szCs w:val="22"/>
        </w:rPr>
        <w:t>Předpokládané termíny realizace stavby:</w:t>
      </w:r>
    </w:p>
    <w:p>
      <w:pPr>
        <w:pStyle w:val="Seznam"/>
        <w:numPr>
          <w:ilvl w:val="1"/>
          <w:numId w:val="2"/>
        </w:numPr>
        <w:spacing w:before="80" w:after="0"/>
        <w:rPr/>
      </w:pPr>
      <w:r>
        <w:rPr>
          <w:sz w:val="22"/>
          <w:szCs w:val="22"/>
        </w:rPr>
        <w:t>zahájení stavby:</w:t>
        <w:tab/>
      </w:r>
      <w:r>
        <w:rPr>
          <w:rFonts w:eastAsia="Times New Roman" w:cs="Times New Roman"/>
          <w:color w:val="auto"/>
          <w:kern w:val="0"/>
          <w:sz w:val="22"/>
          <w:szCs w:val="22"/>
          <w:lang w:val="cs-CZ" w:eastAsia="cs-CZ" w:bidi="ar-SA"/>
        </w:rPr>
        <w:t>27</w:t>
      </w:r>
      <w:r>
        <w:rPr>
          <w:sz w:val="22"/>
          <w:szCs w:val="22"/>
        </w:rPr>
        <w:t>.06.2025</w:t>
      </w:r>
    </w:p>
    <w:p>
      <w:pPr>
        <w:pStyle w:val="Seznam"/>
        <w:numPr>
          <w:ilvl w:val="1"/>
          <w:numId w:val="2"/>
        </w:numPr>
        <w:spacing w:before="80" w:after="0"/>
        <w:rPr>
          <w:sz w:val="22"/>
          <w:szCs w:val="22"/>
          <w:highlight w:val="yellow"/>
        </w:rPr>
      </w:pPr>
      <w:r>
        <w:rPr>
          <w:sz w:val="22"/>
          <w:szCs w:val="22"/>
        </w:rPr>
        <w:t xml:space="preserve">dokončení stavby: </w:t>
        <w:tab/>
        <w:t>celé dílo musí být dokončeno nejpozději do 22.08.2025</w:t>
      </w:r>
    </w:p>
    <w:p>
      <w:pPr>
        <w:pStyle w:val="Seznam"/>
        <w:spacing w:before="80" w:after="0"/>
        <w:rPr>
          <w:sz w:val="22"/>
          <w:szCs w:val="22"/>
        </w:rPr>
      </w:pPr>
      <w:r>
        <w:rPr>
          <w:sz w:val="22"/>
          <w:szCs w:val="22"/>
        </w:rPr>
      </w:r>
    </w:p>
    <w:p>
      <w:pPr>
        <w:pStyle w:val="Tlotextu"/>
        <w:ind w:left="357" w:hanging="0"/>
        <w:rPr/>
      </w:pPr>
      <w:r>
        <w:rPr>
          <w:color w:val="auto"/>
          <w:sz w:val="22"/>
          <w:szCs w:val="22"/>
        </w:rPr>
        <w:t xml:space="preserve">Dojde-li při realizaci stavby k prodloužení doby realizace stavby oproti původně předpokládané době realizace stavby uvedené v čl. 3, odst. 4 této smlouvy </w:t>
      </w:r>
      <w:r>
        <w:rPr>
          <w:rFonts w:eastAsia="Times New Roman" w:cs="Times New Roman"/>
          <w:color w:val="auto"/>
          <w:kern w:val="0"/>
          <w:sz w:val="22"/>
          <w:szCs w:val="22"/>
          <w:lang w:val="cs-CZ" w:eastAsia="cs-CZ" w:bidi="ar-SA"/>
        </w:rPr>
        <w:t>(8</w:t>
      </w:r>
      <w:r>
        <w:rPr>
          <w:color w:val="auto"/>
          <w:sz w:val="22"/>
          <w:szCs w:val="22"/>
        </w:rPr>
        <w:t xml:space="preserve"> týdnů), zavazuje se příkazník provádět pro příkazce práce a činnosti dle této smlouvy i po celou dobu prodloužení doby realizace stavby. V případě prodloužení doby realizace stavby o více než 2 týdny, ne však z viny příkazníka, může být dodatkem k této smlouvě řešeno navýšení odměny příkazníka.</w:t>
      </w:r>
    </w:p>
    <w:p>
      <w:pPr>
        <w:pStyle w:val="Tlotextu"/>
        <w:rPr>
          <w:color w:val="0000FF"/>
          <w:sz w:val="22"/>
          <w:szCs w:val="22"/>
        </w:rPr>
      </w:pPr>
      <w:r>
        <w:rPr>
          <w:color w:val="0000FF"/>
          <w:sz w:val="22"/>
          <w:szCs w:val="22"/>
        </w:rPr>
        <w:t xml:space="preserve">  </w:t>
      </w:r>
    </w:p>
    <w:p>
      <w:pPr>
        <w:pStyle w:val="Tlotextu"/>
        <w:rPr>
          <w:sz w:val="22"/>
          <w:szCs w:val="22"/>
        </w:rPr>
      </w:pPr>
      <w:r>
        <w:rPr>
          <w:sz w:val="22"/>
          <w:szCs w:val="22"/>
        </w:rPr>
      </w:r>
    </w:p>
    <w:p>
      <w:pPr>
        <w:pStyle w:val="Tlotextu"/>
        <w:jc w:val="center"/>
        <w:rPr>
          <w:b/>
          <w:b/>
          <w:sz w:val="22"/>
          <w:szCs w:val="22"/>
        </w:rPr>
      </w:pPr>
      <w:r>
        <w:rPr>
          <w:b/>
          <w:sz w:val="22"/>
          <w:szCs w:val="22"/>
        </w:rPr>
        <w:t>Čl. 4</w:t>
      </w:r>
    </w:p>
    <w:p>
      <w:pPr>
        <w:pStyle w:val="Tlotextu"/>
        <w:jc w:val="center"/>
        <w:rPr>
          <w:b/>
          <w:b/>
          <w:sz w:val="22"/>
          <w:szCs w:val="22"/>
        </w:rPr>
      </w:pPr>
      <w:r>
        <w:rPr>
          <w:b/>
          <w:sz w:val="22"/>
          <w:szCs w:val="22"/>
        </w:rPr>
        <w:t xml:space="preserve">Odměna </w:t>
      </w:r>
    </w:p>
    <w:p>
      <w:pPr>
        <w:pStyle w:val="Tlotextu"/>
        <w:jc w:val="center"/>
        <w:rPr>
          <w:sz w:val="22"/>
          <w:szCs w:val="22"/>
        </w:rPr>
      </w:pPr>
      <w:r>
        <w:rPr>
          <w:sz w:val="22"/>
          <w:szCs w:val="22"/>
        </w:rPr>
      </w:r>
    </w:p>
    <w:p>
      <w:pPr>
        <w:pStyle w:val="Tlotextu"/>
        <w:numPr>
          <w:ilvl w:val="0"/>
          <w:numId w:val="3"/>
        </w:numPr>
        <w:tabs>
          <w:tab w:val="clear" w:pos="709"/>
        </w:tabs>
        <w:rPr>
          <w:color w:val="auto"/>
          <w:sz w:val="22"/>
          <w:szCs w:val="22"/>
        </w:rPr>
      </w:pPr>
      <w:r>
        <w:rPr>
          <w:color w:val="auto"/>
          <w:sz w:val="22"/>
          <w:szCs w:val="22"/>
        </w:rPr>
        <w:t xml:space="preserve">Příkazce poskytne příkazníkovi za jeho činnost uvedenou v čl. 2, odst. 1 až 5 této smlouvy </w:t>
      </w:r>
      <w:r>
        <w:rPr>
          <w:b/>
          <w:color w:val="auto"/>
          <w:sz w:val="22"/>
          <w:szCs w:val="22"/>
        </w:rPr>
        <w:t xml:space="preserve">odměnu v celkové výši </w:t>
      </w:r>
      <w:r>
        <w:rPr>
          <w:b/>
          <w:color w:val="auto"/>
          <w:sz w:val="22"/>
          <w:szCs w:val="22"/>
          <w:highlight w:val="yellow"/>
        </w:rPr>
        <w:t>…………..,--</w:t>
      </w:r>
      <w:r>
        <w:rPr>
          <w:b/>
          <w:color w:val="auto"/>
          <w:sz w:val="22"/>
          <w:szCs w:val="22"/>
        </w:rPr>
        <w:t xml:space="preserve"> Kč bez</w:t>
      </w:r>
      <w:commentRangeStart w:id="2"/>
      <w:r>
        <w:rPr>
          <w:b/>
          <w:color w:val="auto"/>
          <w:sz w:val="22"/>
          <w:szCs w:val="22"/>
        </w:rPr>
        <w:t xml:space="preserve"> DPH</w:t>
      </w:r>
      <w:r>
        <w:rPr>
          <w:b/>
          <w:color w:val="auto"/>
          <w:sz w:val="22"/>
          <w:szCs w:val="22"/>
        </w:rPr>
      </w:r>
      <w:commentRangeEnd w:id="2"/>
      <w:r>
        <w:commentReference w:id="2"/>
      </w:r>
      <w:r>
        <w:rPr>
          <w:color w:val="auto"/>
          <w:sz w:val="22"/>
          <w:szCs w:val="22"/>
        </w:rPr>
        <w:t xml:space="preserve">. </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Dílčí odměny za jednotlivé fáze činnosti jsou stanoveny takto:</w:t>
      </w:r>
    </w:p>
    <w:p>
      <w:pPr>
        <w:pStyle w:val="Tlotextu"/>
        <w:rPr>
          <w:sz w:val="22"/>
          <w:szCs w:val="22"/>
        </w:rPr>
      </w:pPr>
      <w:r>
        <w:rPr>
          <w:sz w:val="22"/>
          <w:szCs w:val="22"/>
        </w:rPr>
      </w:r>
    </w:p>
    <w:p>
      <w:pPr>
        <w:pStyle w:val="Tlotextu"/>
        <w:tabs>
          <w:tab w:val="clear" w:pos="709"/>
          <w:tab w:val="right" w:pos="9072" w:leader="none"/>
        </w:tabs>
        <w:ind w:left="357" w:hanging="0"/>
        <w:rPr>
          <w:sz w:val="22"/>
          <w:szCs w:val="22"/>
        </w:rPr>
      </w:pPr>
      <w:r>
        <w:rPr>
          <w:color w:val="auto"/>
          <w:sz w:val="22"/>
          <w:szCs w:val="22"/>
        </w:rPr>
        <w:t xml:space="preserve">- dílčí odměna za výkon činností před zahájením stavby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v průběhu provádění stavby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po dokončení stavby ve výši                  </w:t>
        <w:tab/>
      </w:r>
      <w:r>
        <w:rPr>
          <w:color w:val="auto"/>
          <w:sz w:val="22"/>
          <w:szCs w:val="22"/>
          <w:highlight w:val="yellow"/>
        </w:rPr>
        <w:t>00.000,--</w:t>
      </w:r>
      <w:r>
        <w:rPr>
          <w:color w:val="auto"/>
          <w:sz w:val="22"/>
          <w:szCs w:val="22"/>
        </w:rPr>
        <w:t xml:space="preserve"> Kč bez DPH</w:t>
      </w:r>
    </w:p>
    <w:p>
      <w:pPr>
        <w:pStyle w:val="Tlotextu"/>
        <w:ind w:firstLine="357"/>
        <w:rPr>
          <w:color w:val="auto"/>
          <w:sz w:val="22"/>
          <w:szCs w:val="22"/>
        </w:rPr>
      </w:pPr>
      <w:r>
        <w:rPr>
          <w:color w:val="auto"/>
          <w:sz w:val="22"/>
          <w:szCs w:val="22"/>
        </w:rPr>
      </w:r>
    </w:p>
    <w:p>
      <w:pPr>
        <w:pStyle w:val="Tlotextu"/>
        <w:numPr>
          <w:ilvl w:val="0"/>
          <w:numId w:val="3"/>
        </w:numPr>
        <w:tabs>
          <w:tab w:val="clear" w:pos="709"/>
        </w:tabs>
        <w:rPr>
          <w:sz w:val="22"/>
          <w:szCs w:val="22"/>
          <w:highlight w:val="yellow"/>
        </w:rPr>
      </w:pPr>
      <w:r>
        <w:rPr>
          <w:color w:val="auto"/>
          <w:sz w:val="22"/>
          <w:szCs w:val="22"/>
          <w:highlight w:val="yellow"/>
        </w:rPr>
        <w:t xml:space="preserve">K těmto částkám bude připočtena DPH ve výši dle platných </w:t>
      </w:r>
      <w:commentRangeStart w:id="3"/>
      <w:r>
        <w:rPr>
          <w:color w:val="auto"/>
          <w:sz w:val="22"/>
          <w:szCs w:val="22"/>
          <w:highlight w:val="yellow"/>
        </w:rPr>
        <w:t>předpisů</w:t>
      </w:r>
      <w:r>
        <w:rPr>
          <w:color w:val="auto"/>
          <w:sz w:val="22"/>
          <w:szCs w:val="22"/>
          <w:highlight w:val="yellow"/>
        </w:rPr>
      </w:r>
      <w:commentRangeEnd w:id="3"/>
      <w:r>
        <w:commentReference w:id="3"/>
      </w:r>
      <w:r>
        <w:rPr>
          <w:color w:val="auto"/>
          <w:sz w:val="22"/>
          <w:szCs w:val="22"/>
          <w:highlight w:val="yellow"/>
        </w:rPr>
        <w:t>. / Příkazník není plátcem DPH.</w:t>
      </w:r>
    </w:p>
    <w:p>
      <w:pPr>
        <w:pStyle w:val="Tlotextu"/>
        <w:rPr>
          <w:sz w:val="22"/>
          <w:szCs w:val="22"/>
        </w:rPr>
      </w:pPr>
      <w:r>
        <w:rPr>
          <w:sz w:val="22"/>
          <w:szCs w:val="22"/>
        </w:rPr>
      </w:r>
    </w:p>
    <w:p>
      <w:pPr>
        <w:pStyle w:val="Tlotextu"/>
        <w:numPr>
          <w:ilvl w:val="0"/>
          <w:numId w:val="3"/>
        </w:numPr>
        <w:tabs>
          <w:tab w:val="clear" w:pos="709"/>
        </w:tabs>
        <w:rPr>
          <w:sz w:val="22"/>
          <w:szCs w:val="22"/>
        </w:rPr>
      </w:pPr>
      <w:r>
        <w:rPr>
          <w:sz w:val="22"/>
          <w:szCs w:val="22"/>
        </w:rPr>
        <w:t>Odměna (každá její část) je odměnou nejvýše přípustnou a obsahuje veškeré náklady nezbytné k řádnému výkonu činnosti příkazníka a jeho zisk, to vše po celou dobu činnosti dle této smlouvy. Odměna tedy obsahuje mimo vlastní výkon činnosti příkazníka m.j. i náklady na:</w:t>
      </w:r>
    </w:p>
    <w:p>
      <w:pPr>
        <w:pStyle w:val="Tlotextu"/>
        <w:numPr>
          <w:ilvl w:val="0"/>
          <w:numId w:val="8"/>
        </w:numPr>
        <w:rPr>
          <w:sz w:val="22"/>
          <w:szCs w:val="22"/>
        </w:rPr>
      </w:pPr>
      <w:r>
        <w:rPr>
          <w:sz w:val="22"/>
          <w:szCs w:val="22"/>
        </w:rPr>
        <w:t>konzultační a poradenskou činnost expertů a poradců příkazníka</w:t>
      </w:r>
    </w:p>
    <w:p>
      <w:pPr>
        <w:pStyle w:val="Tlotextu"/>
        <w:numPr>
          <w:ilvl w:val="0"/>
          <w:numId w:val="8"/>
        </w:numPr>
        <w:rPr>
          <w:sz w:val="22"/>
          <w:szCs w:val="22"/>
        </w:rPr>
      </w:pPr>
      <w:r>
        <w:rPr>
          <w:sz w:val="22"/>
          <w:szCs w:val="22"/>
        </w:rPr>
        <w:t>studium a zajišťování podkladů potřebných pro činnost příkazníka dle této smlouvy</w:t>
      </w:r>
    </w:p>
    <w:p>
      <w:pPr>
        <w:pStyle w:val="Tlotextu"/>
        <w:numPr>
          <w:ilvl w:val="0"/>
          <w:numId w:val="8"/>
        </w:numPr>
        <w:rPr>
          <w:sz w:val="22"/>
          <w:szCs w:val="22"/>
        </w:rPr>
      </w:pPr>
      <w:r>
        <w:rPr>
          <w:sz w:val="22"/>
          <w:szCs w:val="22"/>
        </w:rPr>
        <w:t xml:space="preserve">cestovné, stravné, apod. </w:t>
      </w:r>
    </w:p>
    <w:p>
      <w:pPr>
        <w:pStyle w:val="Tlotextu"/>
        <w:rPr>
          <w:color w:val="auto"/>
          <w:sz w:val="22"/>
          <w:szCs w:val="22"/>
        </w:rPr>
      </w:pPr>
      <w:r>
        <w:rPr>
          <w:color w:val="auto"/>
          <w:sz w:val="22"/>
          <w:szCs w:val="22"/>
        </w:rPr>
      </w:r>
    </w:p>
    <w:p>
      <w:pPr>
        <w:pStyle w:val="Tlotextu"/>
        <w:numPr>
          <w:ilvl w:val="0"/>
          <w:numId w:val="3"/>
        </w:numPr>
        <w:tabs>
          <w:tab w:val="clear" w:pos="709"/>
        </w:tabs>
        <w:rPr>
          <w:sz w:val="22"/>
          <w:szCs w:val="22"/>
        </w:rPr>
      </w:pPr>
      <w:r>
        <w:rPr>
          <w:color w:val="auto"/>
          <w:sz w:val="22"/>
          <w:szCs w:val="22"/>
        </w:rPr>
        <w:t>Odměna neobsahuje správní poplatky, kolky ani jiné obdobné úhrady, které vynaloží příkazník za příkazce v souvislosti s výkonem své činnosti. Tyto náklady budou vyúčtovány samostatně na základě předložených dokladů, přičemž každá platba jednotlivě přesahující 500,-- Kč musí být předem odsouhlasena příkazcem, jinak má příkazce právo odmítnout její úhradu.</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 xml:space="preserve">Odměna neobsahuje úhradu činností příkazníka při případném zastupování příkazce v případných reklamačních řízeních (činnost podle čl. 2, odst. 6 této smlouvy). </w:t>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jc w:val="center"/>
        <w:rPr>
          <w:sz w:val="22"/>
          <w:szCs w:val="22"/>
        </w:rPr>
      </w:pPr>
      <w:r>
        <w:rPr>
          <w:b/>
          <w:sz w:val="22"/>
          <w:szCs w:val="22"/>
        </w:rPr>
        <w:t>Čl. 5</w:t>
      </w:r>
    </w:p>
    <w:p>
      <w:pPr>
        <w:pStyle w:val="Normal"/>
        <w:jc w:val="center"/>
        <w:rPr>
          <w:b/>
          <w:b/>
          <w:sz w:val="22"/>
          <w:szCs w:val="22"/>
        </w:rPr>
      </w:pPr>
      <w:r>
        <w:rPr>
          <w:b/>
          <w:sz w:val="22"/>
          <w:szCs w:val="22"/>
        </w:rPr>
        <w:t>Platební podmínky</w:t>
      </w:r>
    </w:p>
    <w:p>
      <w:pPr>
        <w:pStyle w:val="Normal"/>
        <w:jc w:val="center"/>
        <w:rPr>
          <w:sz w:val="22"/>
          <w:szCs w:val="22"/>
          <w:highlight w:val="red"/>
        </w:rPr>
      </w:pPr>
      <w:r>
        <w:rPr>
          <w:sz w:val="22"/>
          <w:szCs w:val="22"/>
          <w:highlight w:val="red"/>
        </w:rPr>
      </w:r>
    </w:p>
    <w:p>
      <w:pPr>
        <w:pStyle w:val="Tlotextu"/>
        <w:numPr>
          <w:ilvl w:val="0"/>
          <w:numId w:val="6"/>
        </w:numPr>
        <w:rPr>
          <w:color w:val="auto"/>
          <w:sz w:val="22"/>
          <w:szCs w:val="22"/>
        </w:rPr>
      </w:pPr>
      <w:r>
        <w:rPr>
          <w:color w:val="auto"/>
          <w:sz w:val="22"/>
          <w:szCs w:val="22"/>
        </w:rPr>
        <w:t>Příkazce neposkytne příkazníkovi zálohu.</w:t>
      </w:r>
    </w:p>
    <w:p>
      <w:pPr>
        <w:pStyle w:val="Tlotextu"/>
        <w:rPr>
          <w:color w:val="auto"/>
          <w:sz w:val="22"/>
          <w:szCs w:val="22"/>
          <w:highlight w:val="red"/>
        </w:rPr>
      </w:pPr>
      <w:r>
        <w:rPr>
          <w:color w:val="auto"/>
          <w:sz w:val="22"/>
          <w:szCs w:val="22"/>
          <w:highlight w:val="red"/>
        </w:rPr>
        <w:t xml:space="preserve"> </w:t>
      </w:r>
    </w:p>
    <w:p>
      <w:pPr>
        <w:pStyle w:val="Tlotextu"/>
        <w:numPr>
          <w:ilvl w:val="0"/>
          <w:numId w:val="6"/>
        </w:numPr>
        <w:rPr>
          <w:color w:val="auto"/>
          <w:sz w:val="22"/>
          <w:szCs w:val="22"/>
        </w:rPr>
      </w:pPr>
      <w:r>
        <w:rPr>
          <w:color w:val="auto"/>
          <w:sz w:val="22"/>
          <w:szCs w:val="22"/>
        </w:rPr>
        <w:t>Odměna bude uhrazena na základě faktur vystavených příkazníkem takto:</w:t>
      </w:r>
    </w:p>
    <w:p>
      <w:pPr>
        <w:pStyle w:val="Tlotextu"/>
        <w:numPr>
          <w:ilvl w:val="1"/>
          <w:numId w:val="6"/>
        </w:numPr>
        <w:spacing w:before="80" w:after="0"/>
        <w:rPr>
          <w:color w:val="auto"/>
          <w:sz w:val="22"/>
          <w:szCs w:val="22"/>
        </w:rPr>
      </w:pPr>
      <w:r>
        <w:rPr>
          <w:color w:val="auto"/>
          <w:sz w:val="22"/>
          <w:szCs w:val="22"/>
        </w:rPr>
        <w:t xml:space="preserve">odměna za činnosti před zahájením stavby bude uhrazena po zahájení stavebních prací </w:t>
      </w:r>
    </w:p>
    <w:p>
      <w:pPr>
        <w:pStyle w:val="Tlotextu"/>
        <w:numPr>
          <w:ilvl w:val="1"/>
          <w:numId w:val="6"/>
        </w:numPr>
        <w:spacing w:before="80" w:after="0"/>
        <w:rPr>
          <w:color w:val="auto"/>
          <w:sz w:val="22"/>
          <w:szCs w:val="22"/>
        </w:rPr>
      </w:pPr>
      <w:r>
        <w:rPr>
          <w:color w:val="auto"/>
          <w:sz w:val="22"/>
          <w:szCs w:val="22"/>
        </w:rPr>
        <w:t xml:space="preserve">odměna za činnosti v průběhu provádění stavby bude hrazena průběžně na základě daňových dokladů (dále jen „faktur“) vystavených příkazníkem 1x měsíčně ve výši alikvotního podílu této části odměny a počtu měsíců tvořících lhůtu realizace stavebních prací sjednanou ve smlouvě o dílo mezi příkazcem a zhotovitelem stavby. </w:t>
      </w:r>
    </w:p>
    <w:p>
      <w:pPr>
        <w:pStyle w:val="Tlotextu"/>
        <w:numPr>
          <w:ilvl w:val="1"/>
          <w:numId w:val="6"/>
        </w:numPr>
        <w:spacing w:before="80" w:after="0"/>
        <w:rPr>
          <w:color w:val="auto"/>
          <w:sz w:val="22"/>
          <w:szCs w:val="22"/>
        </w:rPr>
      </w:pPr>
      <w:r>
        <w:rPr>
          <w:color w:val="auto"/>
          <w:sz w:val="22"/>
          <w:szCs w:val="22"/>
        </w:rPr>
        <w:t>odměna za činnosti po dokončení stavby bude uhrazena po nabytí právní moci</w:t>
      </w:r>
      <w:r>
        <w:rPr>
          <w:sz w:val="22"/>
          <w:szCs w:val="22"/>
        </w:rPr>
        <w:t xml:space="preserve"> kolaudačního rozhodnutí, nebo po odstranění poslední případné vady či nedodělku (po dni podepsání zápisu o odstranění poslední případné vady či nedodělku), nebo po předání posledního podkladu pro čerpání poskytnuté finanční podpory souvisejícího s realizací a dokončením stavby příkazci. Rozhodný je termín, který nastane později.</w:t>
      </w:r>
      <w:r>
        <w:rPr>
          <w:color w:val="auto"/>
          <w:sz w:val="22"/>
          <w:szCs w:val="22"/>
        </w:rPr>
        <w:t xml:space="preserve"> </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sz w:val="22"/>
          <w:szCs w:val="22"/>
        </w:rPr>
        <w:t>Příkazce souhlasí, aby příkazník místo výše uvedeného způsobu fakturace vystavil jednu celkovou fakturu po dokončení činnosti, případně část dle odst. 2, písm. b) tohoto článku fakturoval v jiných časových úsecích, a to za dodržení podmínek uvedených v ostatních ustanoveních tohoto článku.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Smluvní strany se dohodly, že faktury budou uhrazeny nejpozději do 30 dnů ode dne jejich prokazatelného doručení příkazci. Příkazce není v prodlení, uhradí-li fakturu do 30 dnů ode dne následujícího po dni doručení faktury, ale po termínu, který je na faktuře uveden jako den splatnosti.</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Platbu poukáže příkazce bezhotovostně na účet příkazníka. Zaplacením se pro účely této smlouvy rozumí odepsání příslušné částky z účtu příkazce.</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V případě výpovědi této smlouvy ze strany příkazce náleží příkazníkovi poměrná část odměny dle rozsahu rozpracovanosti, s výjimkou případu, kdy příkazce vypoví smlouvu z důvodu porušení povinností příkazníka, v jehož důsledku na prováděné stavbě vznikly neodstranitelné vady. V případě, kdy příkazce vypoví smlouvu z důvodu porušení povinností příkazníka, v jehož důsledku na prováděné stavbě vznikly neodstranitelné vady, nevzniká příkazníkovi nárok na zaplacení odměny. Tím není dotčeno právo příkazce na náhradu příp. vzniklé škody.</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V případě výpovědi této smlouvy ze strany příkazníka má příkazník nárok na úhradu části odměny, odpovídající bezvadně provedenému plnění. Příkazník je ovšem povinen uhradit příkazci nezbytné náklady, které příkazci vzniknou při zajištění náhradního příkazníka a příp. vzniklou škodu.</w:t>
      </w:r>
    </w:p>
    <w:p>
      <w:pPr>
        <w:pStyle w:val="Tlotextu"/>
        <w:rPr>
          <w:color w:val="auto"/>
          <w:sz w:val="22"/>
          <w:szCs w:val="22"/>
        </w:rPr>
      </w:pPr>
      <w:r>
        <w:rPr>
          <w:color w:val="auto"/>
          <w:sz w:val="22"/>
          <w:szCs w:val="22"/>
        </w:rPr>
      </w:r>
    </w:p>
    <w:p>
      <w:pPr>
        <w:pStyle w:val="Tlotextu"/>
        <w:numPr>
          <w:ilvl w:val="0"/>
          <w:numId w:val="6"/>
        </w:numPr>
        <w:rPr>
          <w:color w:val="auto"/>
          <w:sz w:val="22"/>
          <w:szCs w:val="22"/>
        </w:rPr>
      </w:pPr>
      <w:commentRangeStart w:id="4"/>
      <w:r>
        <w:rPr>
          <w:color w:val="auto"/>
          <w:sz w:val="22"/>
          <w:szCs w:val="22"/>
        </w:rPr>
        <w:t>Pokud k datu uskutečnění zdanitelného plnění budou u příkazníka naplněny podmínky ustanovení § 106a zákona č. 235/2004 Sb., o dani s přidané hodnoty, ve znění pozdějších předpisů (dále jen „ZoDPH“) nebo bude příkazce úplatu směrovat na bankovní účet nezveřejněný ve smyslu ustanovení § 109 odst. 2 písm. c) ZoDPH, je příkazce oprávněn postupovat podle ustanovení § 109a ZoDPH, tj. zvláštním způsobem zajištění daně. V takovém případě je příkazce oprávněn uhradit část svého finančního závazku, tedy část sjednané úplaty, ve výši vypočtené daně z přidané hodnoty nikoliv na bankovní účet příkazníka, ale přímo na bankovní účet příslušného správce daně. Tímto bude finanční závazek příkazce vůči příkazníkovi v části vypočtené výše daně z přidané hodnoty vyrovnaný.</w:t>
      </w:r>
    </w:p>
    <w:p>
      <w:pPr>
        <w:pStyle w:val="Tlotextu"/>
        <w:ind w:left="357" w:hanging="0"/>
        <w:rPr>
          <w:color w:val="auto"/>
          <w:sz w:val="22"/>
          <w:szCs w:val="22"/>
        </w:rPr>
      </w:pPr>
      <w:r>
        <w:rPr>
          <w:color w:val="auto"/>
          <w:sz w:val="22"/>
          <w:szCs w:val="22"/>
        </w:rPr>
        <w:t>Bude-li úplata související se zdanitelným plněním směrována příkazníkem na jiný bankovní účet, než účet zveřejněný dle ZoDPH, může tato skutečnost rovněž ovlivnit lhůtu splatnosti finančního závazku. Případné sankce z těchto důvodů pak nepodléhají ujednáním o sankcích</w:t>
      </w:r>
      <w:r>
        <w:rPr>
          <w:color w:val="auto"/>
          <w:sz w:val="22"/>
          <w:szCs w:val="22"/>
        </w:rPr>
      </w:r>
      <w:commentRangeEnd w:id="4"/>
      <w:r>
        <w:commentReference w:id="4"/>
      </w:r>
      <w:r>
        <w:rPr>
          <w:color w:val="auto"/>
          <w:sz w:val="22"/>
          <w:szCs w:val="22"/>
        </w:rPr>
        <w:t>.</w:t>
      </w:r>
    </w:p>
    <w:p>
      <w:pPr>
        <w:pStyle w:val="Tlotextu"/>
        <w:rPr>
          <w:b/>
          <w:b/>
          <w:color w:val="auto"/>
          <w:sz w:val="22"/>
          <w:szCs w:val="22"/>
        </w:rPr>
      </w:pPr>
      <w:r>
        <w:rPr>
          <w:b/>
          <w:color w:val="auto"/>
          <w:sz w:val="22"/>
          <w:szCs w:val="22"/>
        </w:rPr>
      </w:r>
    </w:p>
    <w:p>
      <w:pPr>
        <w:pStyle w:val="Tlotextu"/>
        <w:rPr>
          <w:b/>
          <w:b/>
          <w:sz w:val="22"/>
          <w:szCs w:val="22"/>
        </w:rPr>
      </w:pPr>
      <w:r>
        <w:rPr>
          <w:b/>
          <w:sz w:val="22"/>
          <w:szCs w:val="22"/>
        </w:rPr>
      </w:r>
    </w:p>
    <w:p>
      <w:pPr>
        <w:pStyle w:val="Tlotextu"/>
        <w:rPr>
          <w:b/>
          <w:b/>
          <w:sz w:val="22"/>
          <w:szCs w:val="22"/>
        </w:rPr>
      </w:pPr>
      <w:r>
        <w:rPr>
          <w:b/>
          <w:sz w:val="22"/>
          <w:szCs w:val="22"/>
        </w:rPr>
      </w:r>
    </w:p>
    <w:p>
      <w:pPr>
        <w:pStyle w:val="Tlotextu"/>
        <w:jc w:val="center"/>
        <w:rPr>
          <w:b/>
          <w:b/>
          <w:sz w:val="22"/>
          <w:szCs w:val="22"/>
        </w:rPr>
      </w:pPr>
      <w:r>
        <w:rPr>
          <w:b/>
          <w:sz w:val="22"/>
          <w:szCs w:val="22"/>
        </w:rPr>
        <w:t>Čl. 6</w:t>
      </w:r>
    </w:p>
    <w:p>
      <w:pPr>
        <w:pStyle w:val="Tlotextu"/>
        <w:jc w:val="center"/>
        <w:rPr>
          <w:b/>
          <w:b/>
          <w:sz w:val="22"/>
          <w:szCs w:val="22"/>
        </w:rPr>
      </w:pPr>
      <w:r>
        <w:rPr>
          <w:b/>
          <w:sz w:val="22"/>
          <w:szCs w:val="22"/>
        </w:rPr>
        <w:t>Majetkové sankce</w:t>
      </w:r>
    </w:p>
    <w:p>
      <w:pPr>
        <w:pStyle w:val="Tlotextu"/>
        <w:jc w:val="center"/>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se příkazník nezúčastní: </w:t>
      </w:r>
    </w:p>
    <w:p>
      <w:pPr>
        <w:pStyle w:val="Tlotextu"/>
        <w:ind w:firstLine="357"/>
        <w:rPr>
          <w:sz w:val="22"/>
          <w:szCs w:val="22"/>
        </w:rPr>
      </w:pPr>
      <w:r>
        <w:rPr>
          <w:sz w:val="22"/>
          <w:szCs w:val="22"/>
        </w:rPr>
        <w:t>- na předání a převzetí staveniště, nebo</w:t>
      </w:r>
    </w:p>
    <w:p>
      <w:pPr>
        <w:pStyle w:val="Tlotextu"/>
        <w:ind w:firstLine="357"/>
        <w:rPr>
          <w:sz w:val="22"/>
          <w:szCs w:val="22"/>
        </w:rPr>
      </w:pPr>
      <w:r>
        <w:rPr>
          <w:sz w:val="22"/>
          <w:szCs w:val="22"/>
        </w:rPr>
        <w:t>- na předání a převzetí dokončené stavby mezi příkazcem a zhotovitelem stavby, nebo</w:t>
      </w:r>
    </w:p>
    <w:p>
      <w:pPr>
        <w:pStyle w:val="Tlotextu"/>
        <w:ind w:firstLine="357"/>
        <w:rPr>
          <w:sz w:val="22"/>
          <w:szCs w:val="22"/>
        </w:rPr>
      </w:pPr>
      <w:r>
        <w:rPr>
          <w:sz w:val="22"/>
          <w:szCs w:val="22"/>
        </w:rPr>
        <w:t xml:space="preserve">- na kontrolním dnu, nebo </w:t>
      </w:r>
    </w:p>
    <w:p>
      <w:pPr>
        <w:pStyle w:val="Tlotextu"/>
        <w:ind w:firstLine="357"/>
        <w:rPr>
          <w:sz w:val="22"/>
          <w:szCs w:val="22"/>
        </w:rPr>
      </w:pPr>
      <w:r>
        <w:rPr>
          <w:sz w:val="22"/>
          <w:szCs w:val="22"/>
        </w:rPr>
        <w:t>- na jakémkoliv jednání svolaném řádně příkazcem nebo zhotovitelem stavby, nebo</w:t>
      </w:r>
    </w:p>
    <w:p>
      <w:pPr>
        <w:pStyle w:val="Tlotextu"/>
        <w:ind w:firstLine="357"/>
        <w:rPr>
          <w:color w:val="auto"/>
          <w:sz w:val="22"/>
          <w:szCs w:val="22"/>
        </w:rPr>
      </w:pPr>
      <w:r>
        <w:rPr>
          <w:color w:val="auto"/>
          <w:sz w:val="22"/>
          <w:szCs w:val="22"/>
        </w:rPr>
        <w:t>- na šetřeních svolaných stavebním úřadem</w:t>
      </w:r>
    </w:p>
    <w:p>
      <w:pPr>
        <w:pStyle w:val="Tlotextu"/>
        <w:ind w:firstLine="357"/>
        <w:rPr>
          <w:color w:val="auto"/>
          <w:sz w:val="22"/>
          <w:szCs w:val="22"/>
        </w:rPr>
      </w:pPr>
      <w:r>
        <w:rPr>
          <w:color w:val="auto"/>
          <w:sz w:val="22"/>
          <w:szCs w:val="22"/>
        </w:rPr>
        <w:t>je povinen zaplatit příkazci smluvní pokutu ve výši 500,-- Kč za každou neúčast.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color w:val="auto"/>
          <w:sz w:val="22"/>
          <w:szCs w:val="22"/>
        </w:rPr>
        <w:t>Pokud příkazník nezpracuje ve stanovené lhůtě, nebo zpracuje vadně jakýkoliv doklad, zprávu či podklad (dále jen „dokumenty“), k jejichž zpracování je povinen dle této smlouvy, nebo jejichž potřeba zpracování vyplyne z průběhu stavby, je povinen zaplatit příkazci smluvní pokutu ve výši 500,-- Kč za každý takto nezpracovaný či vadně zpracovaný dokument.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color w:val="auto"/>
          <w:sz w:val="22"/>
          <w:szCs w:val="22"/>
        </w:rPr>
        <w:t>Pokud příkazník nesplní jinou povinnost stanovenou mu v této smlouvě v souvislosti s výkonem své činnosti, a to ani v náhradním termínu stanoveném příkazcem (má se na mysli zejména jeho kontrolní činnost vůči zhotoviteli stavby), nebo se prokáže, že jím provedená kontrola nebyla provedena řádně, je povinen zaplatit příkazci smluvní pokutu ve výši 500,-- Kč za každou nesplněnou nebo řádně neprovedenou povinnost.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Pokud bude příkazce v prodlení s úhradou faktury proti sjednanému termínu, je povinen zaplatit příkazníkovi úrok z prodlení ve výši 0,1% z dlužné částky za každý i započatý den prodlení.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Strana povinná se musí k vyúčtování sankce vyjádřit nejpozději do 10 dnů ode dne jeho obdržení, jinak se má za to, že s vyúčtováním souhlasí. Vyjádřením se v tomto případě rozumí písemné stanovisko strany povinné.</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Nesouhlasí-li strana povinná s vyúčtováním sankce, je povinna písemně ve sjednané lhůtě sdělit oprávněné straně důvody, pro které vyúčtování sankce neuznává.</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Sankci lze uplatnit nejpozději do 12 měsíců ode dne, kdy nárok na vyúčtování majetkové sankce vznikl. Marným uplynutím této lhůty nárok na zaplacení sankce zaniká.</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Strana povinná je povinna uhradit vyúčtované sankce nejpozději do 30 dnů od dne obdržení příslušného vyúčtování.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nebude sankce uhrazena včas, použijí se obdobně ustanovení odst. 4 tohoto článku. </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Zaplacením smluvní pokuty není dotčen nárok na náhradu škody.</w:t>
      </w:r>
    </w:p>
    <w:p>
      <w:pPr>
        <w:pStyle w:val="Tlotextu"/>
        <w:rPr>
          <w:sz w:val="22"/>
          <w:szCs w:val="22"/>
        </w:rPr>
      </w:pPr>
      <w:r>
        <w:rPr>
          <w:sz w:val="22"/>
          <w:szCs w:val="22"/>
        </w:rPr>
      </w:r>
    </w:p>
    <w:p>
      <w:pPr>
        <w:pStyle w:val="Tlotextu"/>
        <w:numPr>
          <w:ilvl w:val="0"/>
          <w:numId w:val="7"/>
        </w:numPr>
        <w:rPr>
          <w:b/>
          <w:b/>
          <w:sz w:val="22"/>
          <w:szCs w:val="22"/>
        </w:rPr>
      </w:pPr>
      <w:r>
        <w:rPr>
          <w:sz w:val="22"/>
          <w:szCs w:val="22"/>
        </w:rPr>
        <w:t>Příkazník je povinen mít po celou dobu trvání tohoto smluvního vztahu uzavřeno pojištění, kryjící případné škody způsobené výkonem jeho činností dle této smlouvy. Na výzvu příkazce je příkazník povinen předložit příkazci pojistnou smlouvu k nahlédnutí, případně mu poskytnout její kopii.</w:t>
      </w:r>
    </w:p>
    <w:p>
      <w:pPr>
        <w:pStyle w:val="Tlotextu"/>
        <w:rPr>
          <w:b/>
          <w:b/>
          <w:sz w:val="22"/>
          <w:szCs w:val="22"/>
        </w:rPr>
      </w:pPr>
      <w:r>
        <w:rPr>
          <w:b/>
          <w:sz w:val="22"/>
          <w:szCs w:val="22"/>
        </w:rPr>
      </w:r>
    </w:p>
    <w:p>
      <w:pPr>
        <w:pStyle w:val="Tlotextu"/>
        <w:jc w:val="center"/>
        <w:rPr>
          <w:b/>
          <w:b/>
          <w:sz w:val="22"/>
          <w:szCs w:val="22"/>
        </w:rPr>
      </w:pPr>
      <w:r>
        <w:rPr>
          <w:b/>
          <w:sz w:val="22"/>
          <w:szCs w:val="22"/>
        </w:rPr>
        <w:t>Čl. 7</w:t>
      </w:r>
    </w:p>
    <w:p>
      <w:pPr>
        <w:pStyle w:val="Tlotextu"/>
        <w:jc w:val="center"/>
        <w:rPr>
          <w:b/>
          <w:b/>
          <w:sz w:val="22"/>
          <w:szCs w:val="22"/>
        </w:rPr>
      </w:pPr>
      <w:r>
        <w:rPr>
          <w:b/>
          <w:sz w:val="22"/>
          <w:szCs w:val="22"/>
        </w:rPr>
        <w:t>Kontrolní dny při provádění stavby</w:t>
      </w:r>
    </w:p>
    <w:p>
      <w:pPr>
        <w:pStyle w:val="Tlotextu"/>
        <w:jc w:val="center"/>
        <w:rPr>
          <w:b/>
          <w:b/>
          <w:sz w:val="22"/>
          <w:szCs w:val="22"/>
        </w:rPr>
      </w:pPr>
      <w:r>
        <w:rPr>
          <w:b/>
          <w:sz w:val="22"/>
          <w:szCs w:val="22"/>
        </w:rPr>
      </w:r>
    </w:p>
    <w:p>
      <w:pPr>
        <w:pStyle w:val="Tlotextu"/>
        <w:numPr>
          <w:ilvl w:val="0"/>
          <w:numId w:val="9"/>
        </w:numPr>
        <w:rPr/>
      </w:pPr>
      <w:r>
        <w:rPr>
          <w:sz w:val="22"/>
          <w:szCs w:val="22"/>
        </w:rPr>
        <w:t xml:space="preserve">Pro účely kontroly průběhu provádění stavby organizuje příkazník ve spolupráci se zhotovitelem stavby kontrolní dny v termínech nezbytných pro řádné provádění kontroly, </w:t>
      </w:r>
      <w:r>
        <w:rPr>
          <w:color w:val="auto"/>
          <w:sz w:val="22"/>
          <w:szCs w:val="22"/>
        </w:rPr>
        <w:t>nejméně však 1x týdně, pokud nebude dohodnuto jinak.</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Příkazník je povinen se kontrolních dnů účastnit, jednání řídit a vždy z každého kontrolního dne pořídit zápis.</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Zápisy z kontrolních dnů příkazník podepisuje a je povinen plnit úkoly vyplývající pro něj z příslušného zápisu. Příkazník zápisy archivuje a o podstatných záležitostech informuje příkazce, příp. osoby vykonávající autorský dozor.</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8</w:t>
      </w:r>
    </w:p>
    <w:p>
      <w:pPr>
        <w:pStyle w:val="Tlotextu"/>
        <w:jc w:val="center"/>
        <w:rPr>
          <w:b/>
          <w:b/>
          <w:sz w:val="22"/>
          <w:szCs w:val="22"/>
        </w:rPr>
      </w:pPr>
      <w:r>
        <w:rPr>
          <w:b/>
          <w:sz w:val="22"/>
          <w:szCs w:val="22"/>
        </w:rPr>
        <w:t>Vlastní výkon činnosti příkazníka</w:t>
      </w:r>
    </w:p>
    <w:p>
      <w:pPr>
        <w:pStyle w:val="Tlotextu"/>
        <w:jc w:val="center"/>
        <w:rPr>
          <w:b/>
          <w:b/>
          <w:color w:val="auto"/>
          <w:sz w:val="22"/>
          <w:szCs w:val="22"/>
        </w:rPr>
      </w:pPr>
      <w:r>
        <w:rPr>
          <w:b/>
          <w:color w:val="auto"/>
          <w:sz w:val="22"/>
          <w:szCs w:val="22"/>
        </w:rPr>
      </w:r>
    </w:p>
    <w:p>
      <w:pPr>
        <w:pStyle w:val="Tlotextu"/>
        <w:numPr>
          <w:ilvl w:val="0"/>
          <w:numId w:val="10"/>
        </w:numPr>
        <w:rPr>
          <w:color w:val="auto"/>
          <w:sz w:val="22"/>
          <w:szCs w:val="22"/>
        </w:rPr>
      </w:pPr>
      <w:r>
        <w:rPr>
          <w:color w:val="auto"/>
          <w:sz w:val="22"/>
          <w:szCs w:val="22"/>
        </w:rPr>
        <w:t xml:space="preserve">Příkazník je povinen postupovat při výkonu své činnosti s veškerou odbornou péčí. </w:t>
      </w:r>
    </w:p>
    <w:p>
      <w:pPr>
        <w:pStyle w:val="Tlotextu"/>
        <w:rPr>
          <w:color w:val="auto"/>
          <w:sz w:val="22"/>
          <w:szCs w:val="22"/>
        </w:rPr>
      </w:pPr>
      <w:r>
        <w:rPr>
          <w:color w:val="auto"/>
          <w:sz w:val="22"/>
          <w:szCs w:val="22"/>
        </w:rPr>
      </w:r>
    </w:p>
    <w:p>
      <w:pPr>
        <w:pStyle w:val="Tlotextu"/>
        <w:numPr>
          <w:ilvl w:val="0"/>
          <w:numId w:val="10"/>
        </w:numPr>
        <w:rPr>
          <w:sz w:val="22"/>
          <w:szCs w:val="22"/>
        </w:rPr>
      </w:pPr>
      <w:r>
        <w:rPr>
          <w:color w:val="auto"/>
          <w:sz w:val="22"/>
          <w:szCs w:val="22"/>
        </w:rPr>
        <w:t>Výkon činností v průběhu provádění stavby je občasný, tj. v průběhu provádění stavby je</w:t>
      </w:r>
      <w:r>
        <w:rPr>
          <w:sz w:val="22"/>
          <w:szCs w:val="22"/>
        </w:rPr>
        <w:t xml:space="preserve"> příkazník povinen být přítomen na stavbě dle potřeby tak, aby mohl řádně a s náležitou odpovědností provádět výkon své činnosti, nejméně však 2x týdně, pokud nedojde k jiné dohodě.</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výkonu činnosti postupuje příkazník samostatně, poctivě a pečlivě, bez zbytečných odkladů a prodlev.</w:t>
      </w:r>
      <w:r>
        <w:rPr>
          <w:sz w:val="22"/>
          <w:szCs w:val="22"/>
        </w:rPr>
        <w:t xml:space="preserve"> Zavazuje se však respektovat veškeré pokyny příkazce týkající se jeho činnosti a upozorňující na možné porušování smluvních povinností příkazníka a zhotovitele stavby.</w:t>
      </w:r>
    </w:p>
    <w:p>
      <w:pPr>
        <w:pStyle w:val="Tlotextu"/>
        <w:rPr>
          <w:sz w:val="22"/>
          <w:szCs w:val="22"/>
        </w:rPr>
      </w:pPr>
      <w:r>
        <w:rPr>
          <w:sz w:val="22"/>
          <w:szCs w:val="22"/>
        </w:rPr>
      </w:r>
    </w:p>
    <w:p>
      <w:pPr>
        <w:pStyle w:val="Tlotextu"/>
        <w:numPr>
          <w:ilvl w:val="0"/>
          <w:numId w:val="10"/>
        </w:numPr>
        <w:rPr>
          <w:color w:val="auto"/>
          <w:sz w:val="22"/>
          <w:szCs w:val="22"/>
        </w:rPr>
      </w:pPr>
      <w:r>
        <w:rPr>
          <w:color w:val="auto"/>
          <w:sz w:val="22"/>
          <w:szCs w:val="22"/>
        </w:rPr>
        <w:t>Příkazník je povinen se řídit pokyny příkazce, ať již výslovnými, nebo těmi, které zná či musí znát, a to v souladu s účelem, kterého má být zařízením záležitosti dosaženo a který je příkazníkovi znám a postupovat vždy v jeho zájmu. Ve sporných případech je povinen si vyžádat před provedením úkonu písemný souhlas příkazce. Od pokynu příkazce se může odchýlit pouze s jeho písemným souhlasem, nebo pokud je to nezbytné v zájmu příkazce a nemůže včas obdržet jeho souhlas.</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dále povinen oznámit bezodkladně příkazci všechny okolnosti, které zjistil při zařizování záležitosti a jež mohou mít vliv na změnu pokynů příkazce. Nedojde-li ke změně pokynů na základě sdělení příkazce, postupuje příkazník podle původních pokynů příkazce tak, aby bylo možno zařídit záležitost a dosáhnout účelu této smlouvy.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Zjistí-li příkazník, že pokyny příkazce jsou nevhodné či neúčelné při zařizování záležitosti, je povinen na toto příkazce upozornit. Bude-li v tomto případě příkazce na zařízení záležitosti dle svých původních pokynů trvat, bude příkazník ve vyřizování záležitosti pokračovat dle původních pokynů příkazce, přičemž s ohledem na druh nevhodnosti pokynů příkazce se v odpovídajícím poměru zprošťuje odpovědnosti za úspěch zařízení záležitosti a za vady v jím poskytované službě příkazci.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V případě pokračování zařizování záležitosti dle předcházejícího odstavce má příkazník právo požadovat po příkazci, aby své setrvání na původních pokynech potvrdil příkazníkovi písemně, jinak bude odpovědný za škody, které svojí nečinností způsobil.</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po vyřízení záležitosti bez zbytečného odkladu příkazci plnění, které za příkazce a pro něj převzal od třetí osoby.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bez zbytečného odkladu příkazci věci, které za něho převzal při vyřizování záležitosti.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 xml:space="preserve">Příkazník odpovídá za škodu na věcech převzatých od příkazce k zařízení záležitosti a na věcech převzatých při jejím zařizování od třetích osob, ledaže tuto škodu nemohl odvrátit ani při vynaložení odborné péče. </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Příkazce je povinen předat příkazníkovi veškeré věci a informace nutné k řádnému výkonu jeho činnosti.</w:t>
      </w:r>
    </w:p>
    <w:p>
      <w:pPr>
        <w:pStyle w:val="Tlotextu"/>
        <w:rPr>
          <w:sz w:val="22"/>
          <w:szCs w:val="22"/>
        </w:rPr>
      </w:pPr>
      <w:r>
        <w:rPr>
          <w:sz w:val="22"/>
          <w:szCs w:val="22"/>
        </w:rPr>
      </w:r>
    </w:p>
    <w:p>
      <w:pPr>
        <w:pStyle w:val="Tlotextu"/>
        <w:numPr>
          <w:ilvl w:val="0"/>
          <w:numId w:val="10"/>
        </w:numPr>
        <w:rPr>
          <w:sz w:val="22"/>
          <w:szCs w:val="22"/>
        </w:rPr>
      </w:pPr>
      <w:r>
        <w:rPr>
          <w:sz w:val="22"/>
          <w:szCs w:val="22"/>
        </w:rPr>
        <w:t>Příkazce se zavazuje zasahovat do průběhu provádění stavby výhradně prostřednictvím příkazníka. Pokud provede příkazce některá rozhodnutí sám, je povinen o tom informovat bezodkladně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V průběhu provádění stavby je příkazník povinen kromě účasti na kontrolních dnech provádět pravidelnou kontrolu ve smyslu činností definovaných ve specifikaci jeho činnosti, zejména pak z hlediska:</w:t>
      </w:r>
    </w:p>
    <w:p>
      <w:pPr>
        <w:pStyle w:val="Tlotextu"/>
        <w:numPr>
          <w:ilvl w:val="0"/>
          <w:numId w:val="8"/>
        </w:numPr>
        <w:rPr>
          <w:sz w:val="22"/>
          <w:szCs w:val="22"/>
        </w:rPr>
      </w:pPr>
      <w:r>
        <w:rPr>
          <w:sz w:val="22"/>
          <w:szCs w:val="22"/>
        </w:rPr>
        <w:t>průběžné kontroly zaznamenávání změn jako podkladu pro zpracovávání dokumentace skutečného provedení stavby, příp. změn prováděcí projektové dokumentace</w:t>
      </w:r>
    </w:p>
    <w:p>
      <w:pPr>
        <w:pStyle w:val="Tlotextu"/>
        <w:numPr>
          <w:ilvl w:val="0"/>
          <w:numId w:val="8"/>
        </w:numPr>
        <w:rPr>
          <w:sz w:val="22"/>
          <w:szCs w:val="22"/>
        </w:rPr>
      </w:pPr>
      <w:r>
        <w:rPr>
          <w:sz w:val="22"/>
          <w:szCs w:val="22"/>
        </w:rPr>
        <w:t>plnění časového harmonogramu</w:t>
      </w:r>
    </w:p>
    <w:p>
      <w:pPr>
        <w:pStyle w:val="Tlotextu"/>
        <w:numPr>
          <w:ilvl w:val="0"/>
          <w:numId w:val="8"/>
        </w:numPr>
        <w:rPr>
          <w:sz w:val="22"/>
          <w:szCs w:val="22"/>
        </w:rPr>
      </w:pPr>
      <w:r>
        <w:rPr>
          <w:sz w:val="22"/>
          <w:szCs w:val="22"/>
        </w:rPr>
        <w:t>plnění finančního harmonogramu</w:t>
      </w:r>
    </w:p>
    <w:p>
      <w:pPr>
        <w:pStyle w:val="Tlotextu"/>
        <w:numPr>
          <w:ilvl w:val="0"/>
          <w:numId w:val="8"/>
        </w:numPr>
        <w:rPr>
          <w:sz w:val="22"/>
          <w:szCs w:val="22"/>
        </w:rPr>
      </w:pPr>
      <w:r>
        <w:rPr>
          <w:sz w:val="22"/>
          <w:szCs w:val="22"/>
        </w:rPr>
        <w:t>plnění věcného harmonogramu v souladu s PD</w:t>
      </w:r>
    </w:p>
    <w:p>
      <w:pPr>
        <w:pStyle w:val="Tlotextu"/>
        <w:numPr>
          <w:ilvl w:val="0"/>
          <w:numId w:val="8"/>
        </w:numPr>
        <w:rPr>
          <w:sz w:val="22"/>
          <w:szCs w:val="22"/>
        </w:rPr>
      </w:pPr>
      <w:r>
        <w:rPr>
          <w:sz w:val="22"/>
          <w:szCs w:val="22"/>
        </w:rPr>
        <w:t>dodržování norem a předpisů pro provádění staveb</w:t>
      </w:r>
    </w:p>
    <w:p>
      <w:pPr>
        <w:pStyle w:val="Tlotextu"/>
        <w:numPr>
          <w:ilvl w:val="0"/>
          <w:numId w:val="8"/>
        </w:numPr>
        <w:rPr>
          <w:sz w:val="22"/>
          <w:szCs w:val="22"/>
        </w:rPr>
      </w:pPr>
      <w:r>
        <w:rPr>
          <w:sz w:val="22"/>
          <w:szCs w:val="22"/>
        </w:rPr>
        <w:t>dodržování kvality prováděných prací a dodávaných materiálů a výrobků</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je povinen provádět kontrolu stavebního deníku nejméně 1x za 3 pracovní dny. Ke všem zápisům vztahujícím se k výkonu jeho činnosti je povinen připojit své stanovisko.</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v rámci své kontrolní činnosti kontroluje rovněž dodržování podmínek rozhodnutí a stanovisek dotčených orgánů a organizací.</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kontrole stavby a jejích částí (technologie, specializovaná řemesla apod.) je příkazník</w:t>
      </w:r>
      <w:r>
        <w:rPr>
          <w:sz w:val="22"/>
          <w:szCs w:val="22"/>
        </w:rPr>
        <w:t xml:space="preserve"> povinen zabezpečit provádění kontroly odborně způsobilou osobou, pokud jí není sám.</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zabezpečit pro výkon činnosti příkazníka odpovídající podmínky.</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bez zbytečného odkladu informovat příkazníka o všech jemu známých skutečnostech majících vliv na výkon činnosti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 xml:space="preserve"> </w:t>
      </w:r>
      <w:r>
        <w:rPr>
          <w:sz w:val="22"/>
          <w:szCs w:val="22"/>
        </w:rPr>
        <w:t xml:space="preserve">Příkazce je povinen předat příkazníkovi plnou moc, aby jeho jménem a na jeho účet zajišťoval činnosti v rozsahu a za podmínek dohodnutých touto smlouvou, a to s oprávněním zakládat práva a závazky ve smluveném rozsahu. Plná moc je nedílnou součástí této smlouvy a tvoří její přílohu č. 2. </w:t>
      </w:r>
    </w:p>
    <w:p>
      <w:pPr>
        <w:pStyle w:val="Tlotextu"/>
        <w:rPr>
          <w:sz w:val="22"/>
          <w:szCs w:val="22"/>
        </w:rPr>
      </w:pPr>
      <w:r>
        <w:rPr>
          <w:sz w:val="22"/>
          <w:szCs w:val="22"/>
        </w:rPr>
      </w:r>
    </w:p>
    <w:p>
      <w:pPr>
        <w:pStyle w:val="Tlotextu"/>
        <w:numPr>
          <w:ilvl w:val="0"/>
          <w:numId w:val="10"/>
        </w:numPr>
        <w:rPr>
          <w:sz w:val="22"/>
          <w:szCs w:val="22"/>
        </w:rPr>
      </w:pPr>
      <w:r>
        <w:rPr>
          <w:sz w:val="22"/>
          <w:szCs w:val="22"/>
        </w:rPr>
        <w:t>Pokud by však vzniklý závazek obsahoval jakékoliv vynaložení finančních prostředků nad částku 500,-- Kč nebo jiných hmotných prostředků ze strany příkazce, musí k němu být předem vydán písemný souhlas příkazce.</w:t>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9</w:t>
      </w:r>
    </w:p>
    <w:p>
      <w:pPr>
        <w:pStyle w:val="Tlotextu"/>
        <w:jc w:val="center"/>
        <w:rPr>
          <w:b/>
          <w:b/>
          <w:sz w:val="22"/>
          <w:szCs w:val="22"/>
        </w:rPr>
      </w:pPr>
      <w:r>
        <w:rPr>
          <w:b/>
          <w:sz w:val="22"/>
          <w:szCs w:val="22"/>
        </w:rPr>
        <w:t>Škoda vzniklá činností příkazníka</w:t>
      </w:r>
    </w:p>
    <w:p>
      <w:pPr>
        <w:pStyle w:val="Tlotextu"/>
        <w:jc w:val="center"/>
        <w:rPr>
          <w:b/>
          <w:b/>
          <w:sz w:val="22"/>
          <w:szCs w:val="22"/>
        </w:rPr>
      </w:pPr>
      <w:r>
        <w:rPr>
          <w:b/>
          <w:sz w:val="22"/>
          <w:szCs w:val="22"/>
        </w:rPr>
      </w:r>
    </w:p>
    <w:p>
      <w:pPr>
        <w:pStyle w:val="Tlotextu"/>
        <w:numPr>
          <w:ilvl w:val="0"/>
          <w:numId w:val="11"/>
        </w:numPr>
        <w:rPr>
          <w:sz w:val="22"/>
          <w:szCs w:val="22"/>
        </w:rPr>
      </w:pPr>
      <w:r>
        <w:rPr>
          <w:sz w:val="22"/>
          <w:szCs w:val="22"/>
        </w:rPr>
        <w:t>Bude-li příkazci v souvislosti s prováděním stavby, jíž se výkon činností příkazníka týká, vyměřena pokuta, správní poplatek či jiná sankce, jejíž podstata spočívá v porušení zákona nebo jiných předpisů, nese takto vzniklé náklady v plné výši příkazník s výjimkou případů, kdy k těmto sankcím došlo výlučně jednáním příkazce bez porušení povinnosti příkazníka.</w:t>
      </w:r>
    </w:p>
    <w:p>
      <w:pPr>
        <w:pStyle w:val="Tlotextu"/>
        <w:rPr>
          <w:sz w:val="22"/>
          <w:szCs w:val="22"/>
        </w:rPr>
      </w:pPr>
      <w:r>
        <w:rPr>
          <w:sz w:val="22"/>
          <w:szCs w:val="22"/>
        </w:rPr>
      </w:r>
    </w:p>
    <w:p>
      <w:pPr>
        <w:pStyle w:val="Tlotextu"/>
        <w:numPr>
          <w:ilvl w:val="0"/>
          <w:numId w:val="11"/>
        </w:numPr>
        <w:rPr>
          <w:sz w:val="22"/>
          <w:szCs w:val="22"/>
        </w:rPr>
      </w:pPr>
      <w:r>
        <w:rPr>
          <w:sz w:val="22"/>
          <w:szCs w:val="22"/>
        </w:rPr>
        <w:t xml:space="preserve">Příkazník odpovídá za škodu na věcech převzatých od příkazce k výkonu své činnosti a na věcech převzatých při jejím výkonu od třetích osob, ledaže tuto škodu nemohl odvrátit ani při vynaložení odborné péče. Pokud jsou takto převzaté věci vyšší hodnoty, je příkazník povinen je pojistit a to na účet příkazce. </w:t>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10</w:t>
      </w:r>
    </w:p>
    <w:p>
      <w:pPr>
        <w:pStyle w:val="Tlotextu"/>
        <w:jc w:val="center"/>
        <w:rPr>
          <w:b/>
          <w:b/>
          <w:sz w:val="22"/>
          <w:szCs w:val="22"/>
        </w:rPr>
      </w:pPr>
      <w:r>
        <w:rPr>
          <w:b/>
          <w:sz w:val="22"/>
          <w:szCs w:val="22"/>
        </w:rPr>
        <w:t>Vyšší moc</w:t>
      </w:r>
    </w:p>
    <w:p>
      <w:pPr>
        <w:pStyle w:val="Tlotextu"/>
        <w:rPr>
          <w:sz w:val="22"/>
          <w:szCs w:val="22"/>
        </w:rPr>
      </w:pPr>
      <w:r>
        <w:rPr>
          <w:sz w:val="22"/>
          <w:szCs w:val="22"/>
        </w:rPr>
      </w:r>
    </w:p>
    <w:p>
      <w:pPr>
        <w:pStyle w:val="Tlotextu"/>
        <w:numPr>
          <w:ilvl w:val="0"/>
          <w:numId w:val="12"/>
        </w:numPr>
        <w:rPr>
          <w:sz w:val="22"/>
          <w:szCs w:val="22"/>
        </w:rPr>
      </w:pPr>
      <w:r>
        <w:rPr>
          <w:sz w:val="22"/>
          <w:szCs w:val="22"/>
        </w:rPr>
        <w:t>Za vyšší moc se považují okolnosti mající vliv na výkon činnosti příkazníka, které nejsou závislé na smluvních stranách a které smluvní strany nemohou ovlivnit. Jedná se např. o válku, mobilizaci, povstání, živelné pohromy, apod.</w:t>
      </w:r>
    </w:p>
    <w:p>
      <w:pPr>
        <w:pStyle w:val="Tlotextu"/>
        <w:rPr>
          <w:sz w:val="22"/>
          <w:szCs w:val="22"/>
        </w:rPr>
      </w:pPr>
      <w:r>
        <w:rPr>
          <w:sz w:val="22"/>
          <w:szCs w:val="22"/>
        </w:rPr>
      </w:r>
    </w:p>
    <w:p>
      <w:pPr>
        <w:pStyle w:val="Tlotextu"/>
        <w:numPr>
          <w:ilvl w:val="0"/>
          <w:numId w:val="12"/>
        </w:numPr>
        <w:rPr>
          <w:color w:val="auto"/>
          <w:sz w:val="22"/>
          <w:szCs w:val="22"/>
        </w:rPr>
      </w:pPr>
      <w:r>
        <w:rPr>
          <w:sz w:val="22"/>
          <w:szCs w:val="22"/>
        </w:rPr>
        <w:t xml:space="preserve">Pokud se výkon činností příkazníka stane nemožným v důsledku vzniku vyšší moci, strana, která se bude chtít na vyšší moc odvolat, požádá druhou smluvní stranu o úpravu </w:t>
      </w:r>
      <w:r>
        <w:rPr>
          <w:color w:val="auto"/>
          <w:sz w:val="22"/>
          <w:szCs w:val="22"/>
        </w:rPr>
        <w:t xml:space="preserve">této smlouvy ve vztahu k předmětu, ceně a době plnění. Pokud nedojde k dohodě, má strana, která se důvodně na vyšší moc odvolala, právo odstoupit od smlouvy. Účinnost odstoupení nastává v tomto případě dnem doručení oznámení o odstoupení.    </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sz w:val="22"/>
          <w:szCs w:val="22"/>
        </w:rPr>
        <w:t xml:space="preserve"> </w:t>
      </w:r>
      <w:r>
        <w:rPr>
          <w:b/>
          <w:sz w:val="22"/>
          <w:szCs w:val="22"/>
        </w:rPr>
        <w:t>Čl. 11</w:t>
      </w:r>
    </w:p>
    <w:p>
      <w:pPr>
        <w:pStyle w:val="Tlotextu"/>
        <w:jc w:val="center"/>
        <w:rPr>
          <w:b/>
          <w:b/>
          <w:sz w:val="22"/>
          <w:szCs w:val="22"/>
        </w:rPr>
      </w:pPr>
      <w:r>
        <w:rPr>
          <w:b/>
          <w:sz w:val="22"/>
          <w:szCs w:val="22"/>
        </w:rPr>
        <w:t>Změna smlouvy</w:t>
      </w:r>
    </w:p>
    <w:p>
      <w:pPr>
        <w:pStyle w:val="Tlotextu"/>
        <w:rPr>
          <w:sz w:val="22"/>
          <w:szCs w:val="22"/>
        </w:rPr>
      </w:pPr>
      <w:r>
        <w:rPr>
          <w:sz w:val="22"/>
          <w:szCs w:val="22"/>
        </w:rPr>
      </w:r>
    </w:p>
    <w:p>
      <w:pPr>
        <w:pStyle w:val="Tlotextu"/>
        <w:numPr>
          <w:ilvl w:val="0"/>
          <w:numId w:val="13"/>
        </w:numPr>
        <w:rPr>
          <w:sz w:val="22"/>
          <w:szCs w:val="22"/>
        </w:rPr>
      </w:pPr>
      <w:r>
        <w:rPr>
          <w:sz w:val="22"/>
          <w:szCs w:val="22"/>
        </w:rPr>
        <w:t xml:space="preserve">Tuto smlouvu lze měnit a doplňovat pouze písemnými dodatky, podepsanými oběma smluvními stranami. </w:t>
      </w:r>
    </w:p>
    <w:p>
      <w:pPr>
        <w:pStyle w:val="Tlotextu"/>
        <w:rPr>
          <w:sz w:val="22"/>
          <w:szCs w:val="22"/>
        </w:rPr>
      </w:pPr>
      <w:r>
        <w:rPr>
          <w:sz w:val="22"/>
          <w:szCs w:val="22"/>
        </w:rPr>
      </w:r>
    </w:p>
    <w:p>
      <w:pPr>
        <w:pStyle w:val="Tlotextu"/>
        <w:numPr>
          <w:ilvl w:val="0"/>
          <w:numId w:val="13"/>
        </w:numPr>
        <w:rPr>
          <w:sz w:val="22"/>
          <w:szCs w:val="22"/>
        </w:rPr>
      </w:pPr>
      <w:r>
        <w:rPr>
          <w:sz w:val="22"/>
          <w:szCs w:val="22"/>
        </w:rPr>
        <w:t>Příkazník provede příkaz osobně. Příkazník je oprávněn převést svoje práva a povinnosti z této smlouvy vyplývající na jinou osobu pouze s písemným souhlasem příkazce.</w:t>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12</w:t>
      </w:r>
    </w:p>
    <w:p>
      <w:pPr>
        <w:pStyle w:val="Tlotextu"/>
        <w:jc w:val="center"/>
        <w:rPr>
          <w:b/>
          <w:b/>
          <w:sz w:val="22"/>
          <w:szCs w:val="22"/>
        </w:rPr>
      </w:pPr>
      <w:r>
        <w:rPr>
          <w:b/>
          <w:sz w:val="22"/>
          <w:szCs w:val="22"/>
        </w:rPr>
        <w:t>Odstoupení od smlouvy a výpověď</w:t>
      </w:r>
    </w:p>
    <w:p>
      <w:pPr>
        <w:pStyle w:val="Tlotextu"/>
        <w:rPr>
          <w:sz w:val="22"/>
          <w:szCs w:val="22"/>
        </w:rPr>
      </w:pPr>
      <w:r>
        <w:rPr>
          <w:sz w:val="22"/>
          <w:szCs w:val="22"/>
        </w:rPr>
      </w:r>
    </w:p>
    <w:p>
      <w:pPr>
        <w:pStyle w:val="Tlotextu"/>
        <w:numPr>
          <w:ilvl w:val="0"/>
          <w:numId w:val="14"/>
        </w:numPr>
        <w:rPr>
          <w:sz w:val="22"/>
          <w:szCs w:val="22"/>
        </w:rPr>
      </w:pPr>
      <w:r>
        <w:rPr>
          <w:sz w:val="22"/>
          <w:szCs w:val="22"/>
        </w:rPr>
        <w:t>Nastanou-li u některé ze smluvních stran skutečnosti bránící řádnému plnění této smlouvy, je povinna to ihned bez zbytečného odkladu oznámit druhé smluvní straně a vyvolat jednání zástupců smluvních stran.</w:t>
      </w:r>
    </w:p>
    <w:p>
      <w:pPr>
        <w:pStyle w:val="Tlotextu"/>
        <w:rPr>
          <w:sz w:val="22"/>
          <w:szCs w:val="22"/>
        </w:rPr>
      </w:pPr>
      <w:r>
        <w:rPr>
          <w:sz w:val="22"/>
          <w:szCs w:val="22"/>
        </w:rPr>
      </w:r>
    </w:p>
    <w:p>
      <w:pPr>
        <w:pStyle w:val="Tlotextu"/>
        <w:numPr>
          <w:ilvl w:val="0"/>
          <w:numId w:val="14"/>
        </w:numPr>
        <w:rPr>
          <w:sz w:val="22"/>
          <w:szCs w:val="22"/>
        </w:rPr>
      </w:pPr>
      <w:r>
        <w:rPr>
          <w:sz w:val="22"/>
          <w:szCs w:val="22"/>
        </w:rPr>
        <w:t>Příkazce je oprávněn jednostranně bez sankcí odstoupit od smlouvy v případě, kdy příkazník poruší smlouvu podstatným způsobem, tj. např. pokud nebude bezvadně plnit povinnosti vyplývající z této smlouvy, prokáže-li se, že je osobou spojenou se zhotovitelem stavby, apod.</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Chce-li některá ze stran od smlouvy odstoupit na základě ujednání ze smlouvy vyplývajících, je povinna svoje odstoupení písemně oznámit druhé straně s uvedením termínu, ke kterému od smlouvy odstupuje. V případě odstoupení od smlouvy ze strany příkazníka nesmí být termín kratší než 30 dnů od doručení oznámení o odstoupení od smlouvy příkazci. V odstoupení musí být dále uveden důvod, pro který strana od smlouvy odstupuje. </w:t>
      </w:r>
    </w:p>
    <w:p>
      <w:pPr>
        <w:pStyle w:val="Tlotextu"/>
        <w:rPr>
          <w:sz w:val="22"/>
          <w:szCs w:val="22"/>
        </w:rPr>
      </w:pPr>
      <w:r>
        <w:rPr>
          <w:sz w:val="22"/>
          <w:szCs w:val="22"/>
        </w:rPr>
      </w:r>
    </w:p>
    <w:p>
      <w:pPr>
        <w:pStyle w:val="Tlotextu"/>
        <w:numPr>
          <w:ilvl w:val="0"/>
          <w:numId w:val="14"/>
        </w:numPr>
        <w:rPr>
          <w:sz w:val="22"/>
          <w:szCs w:val="22"/>
        </w:rPr>
      </w:pPr>
      <w:r>
        <w:rPr>
          <w:sz w:val="22"/>
          <w:szCs w:val="22"/>
        </w:rPr>
        <w:t>Příkazce může smlouvu kdykoliv vypovědět i bez udání důvodu s účinností ke dni, v němž bylo písemné vyhotovení výpovědi doručeno příkazníkovi, nevyplývá-li z výpovědi doba pozdější.</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Příkazník může smlouvu kdykoliv vypovědět i bez udání důvodu s účinností ke konci kalendářního měsíce následujícího po měsíci, v němž bylo písemné vyhotovení výpovědi doručeno příkazci, nedohodnou-li se smluvní strany jinak.</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Při odstoupení od smlouvy a při výpovědi smlouvy kteroukoliv ze smluvních stran je příkazník povinen neprodleně předat příkazci veškeré doklady a dokumentaci získané nebo pořízené v průběhu výkonu činnosti příkazníka.     </w:t>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13</w:t>
      </w:r>
    </w:p>
    <w:p>
      <w:pPr>
        <w:pStyle w:val="Normal"/>
        <w:jc w:val="center"/>
        <w:rPr>
          <w:b/>
          <w:b/>
          <w:sz w:val="22"/>
          <w:szCs w:val="22"/>
        </w:rPr>
      </w:pPr>
      <w:r>
        <w:rPr>
          <w:b/>
          <w:sz w:val="22"/>
          <w:szCs w:val="22"/>
        </w:rPr>
        <w:t>Platnost a účinnost smlouvy</w:t>
      </w:r>
    </w:p>
    <w:p>
      <w:pPr>
        <w:pStyle w:val="Normal"/>
        <w:jc w:val="center"/>
        <w:rPr>
          <w:b/>
          <w:b/>
          <w:sz w:val="22"/>
          <w:szCs w:val="22"/>
        </w:rPr>
      </w:pPr>
      <w:r>
        <w:rPr>
          <w:b/>
          <w:sz w:val="22"/>
          <w:szCs w:val="22"/>
        </w:rPr>
      </w:r>
    </w:p>
    <w:p>
      <w:pPr>
        <w:pStyle w:val="Normal"/>
        <w:numPr>
          <w:ilvl w:val="0"/>
          <w:numId w:val="4"/>
        </w:numPr>
        <w:suppressAutoHyphens w:val="true"/>
        <w:jc w:val="both"/>
        <w:rPr>
          <w:sz w:val="22"/>
          <w:szCs w:val="22"/>
        </w:rPr>
      </w:pPr>
      <w:r>
        <w:rPr>
          <w:sz w:val="22"/>
          <w:szCs w:val="22"/>
        </w:rPr>
        <w:t>Smlouva se uzavírá na dobu určitou a to do doby úplného splnění jejího předmětu.</w:t>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Tlotextu"/>
        <w:jc w:val="center"/>
        <w:rPr>
          <w:b/>
          <w:b/>
          <w:sz w:val="22"/>
          <w:szCs w:val="22"/>
        </w:rPr>
      </w:pPr>
      <w:r>
        <w:rPr>
          <w:b/>
          <w:sz w:val="22"/>
          <w:szCs w:val="22"/>
        </w:rPr>
        <w:t>Čl. 14</w:t>
      </w:r>
    </w:p>
    <w:p>
      <w:pPr>
        <w:pStyle w:val="Tlotextu"/>
        <w:jc w:val="center"/>
        <w:rPr>
          <w:color w:val="auto"/>
          <w:sz w:val="22"/>
          <w:szCs w:val="22"/>
        </w:rPr>
      </w:pPr>
      <w:r>
        <w:rPr>
          <w:b/>
          <w:color w:val="auto"/>
          <w:sz w:val="22"/>
          <w:szCs w:val="22"/>
        </w:rPr>
        <w:t>Závěrečná ustanovení</w:t>
      </w:r>
    </w:p>
    <w:p>
      <w:pPr>
        <w:pStyle w:val="Tlotextu"/>
        <w:ind w:left="360" w:hanging="0"/>
        <w:rPr>
          <w:color w:val="auto"/>
          <w:sz w:val="22"/>
          <w:szCs w:val="22"/>
        </w:rPr>
      </w:pPr>
      <w:r>
        <w:rPr>
          <w:color w:val="auto"/>
          <w:sz w:val="22"/>
          <w:szCs w:val="22"/>
        </w:rPr>
      </w:r>
    </w:p>
    <w:p>
      <w:pPr>
        <w:pStyle w:val="Zkladntext21"/>
        <w:numPr>
          <w:ilvl w:val="0"/>
          <w:numId w:val="5"/>
        </w:numPr>
        <w:jc w:val="both"/>
        <w:rPr>
          <w:sz w:val="22"/>
          <w:szCs w:val="22"/>
        </w:rPr>
      </w:pPr>
      <w:r>
        <w:rPr>
          <w:sz w:val="22"/>
          <w:szCs w:val="22"/>
        </w:rPr>
        <w:t>Plnění předmětu této smlouvy nesmí provádět osoba spojená se zhotovitelem stavby. Příkazník v tomto smyslu prohlašuje, že není osobou spojenou se zhotovitelem stavby.</w:t>
      </w:r>
    </w:p>
    <w:p>
      <w:pPr>
        <w:pStyle w:val="Zkladntext21"/>
        <w:ind w:left="357" w:hanging="0"/>
        <w:jc w:val="both"/>
        <w:rPr>
          <w:sz w:val="22"/>
          <w:szCs w:val="22"/>
        </w:rPr>
      </w:pPr>
      <w:r>
        <w:rPr>
          <w:sz w:val="22"/>
          <w:szCs w:val="22"/>
        </w:rPr>
      </w:r>
    </w:p>
    <w:p>
      <w:pPr>
        <w:pStyle w:val="Normal"/>
        <w:numPr>
          <w:ilvl w:val="0"/>
          <w:numId w:val="5"/>
        </w:numPr>
        <w:jc w:val="both"/>
        <w:rPr>
          <w:sz w:val="22"/>
          <w:szCs w:val="22"/>
        </w:rPr>
      </w:pPr>
      <w:r>
        <w:rPr>
          <w:sz w:val="22"/>
          <w:szCs w:val="22"/>
        </w:rPr>
        <w:t>Příkazce vylučuje přijetí nabídky s dodatkem nebo s odchylkou ve smyslu ust. § 1740 odst. 3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vzájemně spolupracovat a poskytnout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Příkazník je dále povinen spolupracovat s příkazcem a zástupci zhotovitele stavby.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Vztahy smluvních stran touto smlouvou výslovně neupravené se řídí příslušnými ustanoveními platného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 případě, že některé ustanovení této smlouvy bude neplatné, nemá tato skutečnost vliv na platnost ostatních ujednání.</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příkazce.</w:t>
      </w:r>
    </w:p>
    <w:p>
      <w:pPr>
        <w:pStyle w:val="Zkladntext21"/>
        <w:jc w:val="both"/>
        <w:rPr>
          <w:sz w:val="22"/>
          <w:szCs w:val="22"/>
        </w:rPr>
      </w:pPr>
      <w:r>
        <w:rPr>
          <w:sz w:val="22"/>
          <w:szCs w:val="22"/>
        </w:rPr>
        <w:t xml:space="preserve"> </w:t>
      </w:r>
    </w:p>
    <w:p>
      <w:pPr>
        <w:pStyle w:val="Zkladntext21"/>
        <w:numPr>
          <w:ilvl w:val="0"/>
          <w:numId w:val="5"/>
        </w:numPr>
        <w:jc w:val="both"/>
        <w:rPr>
          <w:sz w:val="22"/>
          <w:szCs w:val="22"/>
        </w:rPr>
      </w:pPr>
      <w:r>
        <w:rPr>
          <w:sz w:val="22"/>
          <w:szCs w:val="22"/>
        </w:rPr>
        <w:t xml:space="preserve">Příkazník bere na vědomí, že příkazce může v průběhu realizace stavby pořizovat fotodokumentaci realizace stavby vč. videozáznamů, a to zejména za účelem doložení dodržení podmínek provedení díla, doložení dodržení dotačních podmínek, apod.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Příkazci svědčí zákonné zmocnění (zák. č. 89/2012 Sb., občanský zákoník, zák. č. 128/2000 Sb., o obcích) ke shromažďování, nakládání a zpracování osobních údajů v souvislosti s uzavřením této smlouvy.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podpisem této smlouvy souhlasí se zveřejněním celého textu smlouvy v informačním systému veřejné správy – Registru smluv.</w:t>
      </w:r>
    </w:p>
    <w:p>
      <w:pPr>
        <w:pStyle w:val="Zkladntext21"/>
        <w:jc w:val="both"/>
        <w:rPr>
          <w:sz w:val="22"/>
          <w:szCs w:val="22"/>
        </w:rPr>
      </w:pPr>
      <w:r>
        <w:rPr>
          <w:sz w:val="22"/>
          <w:szCs w:val="22"/>
        </w:rPr>
      </w:r>
    </w:p>
    <w:p>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commentReference w:id="5"/>
      </w:r>
      <w:r>
        <w:rPr>
          <w:sz w:val="22"/>
          <w:szCs w:val="22"/>
        </w:rPr>
      </w:r>
    </w:p>
    <w:p>
      <w:pPr>
        <w:pStyle w:val="ListParagraph"/>
        <w:rPr>
          <w:sz w:val="22"/>
          <w:szCs w:val="22"/>
        </w:rPr>
      </w:pPr>
      <w:r>
        <w:rPr>
          <w:sz w:val="22"/>
          <w:szCs w:val="22"/>
        </w:rPr>
      </w:r>
    </w:p>
    <w:p>
      <w:pPr>
        <w:pStyle w:val="Zkladntext21"/>
        <w:ind w:left="357" w:hanging="0"/>
        <w:jc w:val="both"/>
        <w:rPr>
          <w:sz w:val="22"/>
          <w:szCs w:val="22"/>
        </w:rPr>
      </w:pPr>
      <w:commentRangeStart w:id="6"/>
      <w:r>
        <w:rPr>
          <w:sz w:val="22"/>
          <w:szCs w:val="22"/>
        </w:rPr>
        <w:t xml:space="preserve">Tato smlouva </w:t>
      </w:r>
      <w:r>
        <w:rPr>
          <w:color w:val="000000"/>
          <w:sz w:val="22"/>
          <w:szCs w:val="22"/>
          <w:lang w:eastAsia="cs-CZ"/>
        </w:rPr>
        <w:t>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r>
        <w:rPr>
          <w:color w:val="000000"/>
          <w:sz w:val="22"/>
          <w:szCs w:val="22"/>
          <w:lang w:eastAsia="cs-CZ"/>
        </w:rPr>
      </w:r>
      <w:commentRangeEnd w:id="6"/>
      <w:r>
        <w:commentReference w:id="6"/>
      </w:r>
      <w:r>
        <w:rPr>
          <w:sz w:val="22"/>
          <w:szCs w:val="22"/>
        </w:rPr>
        <w:t xml:space="preserve">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pPr>
        <w:pStyle w:val="Zkladntext21"/>
        <w:jc w:val="both"/>
        <w:rPr>
          <w:sz w:val="22"/>
          <w:szCs w:val="22"/>
        </w:rPr>
      </w:pPr>
      <w:r>
        <w:rPr>
          <w:sz w:val="22"/>
          <w:szCs w:val="22"/>
        </w:rPr>
      </w:r>
    </w:p>
    <w:p>
      <w:pPr>
        <w:pStyle w:val="Normal"/>
        <w:numPr>
          <w:ilvl w:val="0"/>
          <w:numId w:val="5"/>
        </w:numPr>
        <w:jc w:val="both"/>
        <w:rPr>
          <w:sz w:val="22"/>
          <w:szCs w:val="22"/>
        </w:rPr>
      </w:pPr>
      <w:r>
        <w:rPr>
          <w:sz w:val="22"/>
          <w:szCs w:val="22"/>
        </w:rPr>
        <w:t>Vzhledem k tomu, že prováděná stavba je financována z veřejných prostředků, je příkazník dle § 2 písm. e) zákona č. 320/2001 Sb., o finanční kontrole ve veřejné správě a o změně některých zákonů (zákon o finanční kontrole), ve znění pozdějších předpisů, osobou povinnou spolupůsobit při výkonu finanční kontroly.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je vyhotovena ve třech stejnopisech, z nichž dva obdrží příkazce a jeden příkazník.</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 xml:space="preserve">Tato smlouva je uzavřena v souladu s usnesením Rady města Nové Město na Moravě přijatým na její …. schůzi dne …………… pod bodem …/…/RM/202...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nabývá platnosti dnem jejího podpisu oběma smluvními stranami a účinnosti dnem jejího uveřejnění v Centrálním registru smluv.</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pozbývá platnosti a účinnosti, pokud stavba nebude zahájena do 31.12.202</w:t>
      </w:r>
      <w:ins w:id="0" w:author="Mgr. Zuzana Koudelová" w:date="2024-11-07T14:43:50Z">
        <w:r>
          <w:rPr>
            <w:sz w:val="22"/>
            <w:szCs w:val="22"/>
          </w:rPr>
          <w:t>5</w:t>
        </w:r>
      </w:ins>
      <w:del w:id="1" w:author="Mgr. Zuzana Koudelová" w:date="2024-11-07T14:43:49Z">
        <w:r>
          <w:rPr>
            <w:sz w:val="22"/>
            <w:szCs w:val="22"/>
          </w:rPr>
          <w:delText>6</w:delText>
        </w:r>
      </w:del>
      <w:ins w:id="2" w:author="Mgr. Zuzana Koudelová" w:date="2024-11-07T14:43:08Z">
        <w:r>
          <w:rPr>
            <w:sz w:val="22"/>
            <w:szCs w:val="22"/>
          </w:rPr>
          <w:t>.</w:t>
        </w:r>
      </w:ins>
    </w:p>
    <w:p>
      <w:pPr>
        <w:pStyle w:val="Zkladntext21"/>
        <w:jc w:val="both"/>
        <w:rPr>
          <w:sz w:val="22"/>
          <w:szCs w:val="22"/>
        </w:rPr>
      </w:pPr>
      <w:r>
        <w:rPr>
          <w:sz w:val="22"/>
          <w:szCs w:val="22"/>
        </w:rPr>
      </w:r>
    </w:p>
    <w:p>
      <w:pPr>
        <w:pStyle w:val="Tlotextu"/>
        <w:numPr>
          <w:ilvl w:val="0"/>
          <w:numId w:val="5"/>
        </w:numPr>
        <w:rPr>
          <w:color w:val="auto"/>
          <w:sz w:val="22"/>
          <w:szCs w:val="22"/>
        </w:rPr>
      </w:pPr>
      <w:r>
        <w:rPr>
          <w:color w:val="auto"/>
          <w:sz w:val="22"/>
          <w:szCs w:val="22"/>
        </w:rPr>
        <w:t>Nedílnou součástí smlouvy jsou:</w:t>
      </w:r>
    </w:p>
    <w:p>
      <w:pPr>
        <w:pStyle w:val="Normal"/>
        <w:numPr>
          <w:ilvl w:val="1"/>
          <w:numId w:val="5"/>
        </w:numPr>
        <w:rPr>
          <w:sz w:val="22"/>
          <w:szCs w:val="22"/>
        </w:rPr>
      </w:pPr>
      <w:r>
        <w:rPr>
          <w:sz w:val="22"/>
          <w:szCs w:val="22"/>
        </w:rPr>
        <w:t>Příloha č. 1 – Specifikace prací a činností podle čl. 2, odst. 3 této smlouvy</w:t>
      </w:r>
    </w:p>
    <w:p>
      <w:pPr>
        <w:pStyle w:val="Normal"/>
        <w:numPr>
          <w:ilvl w:val="1"/>
          <w:numId w:val="5"/>
        </w:numPr>
        <w:rPr>
          <w:sz w:val="22"/>
          <w:szCs w:val="22"/>
        </w:rPr>
      </w:pPr>
      <w:r>
        <w:rPr>
          <w:sz w:val="22"/>
          <w:szCs w:val="22"/>
        </w:rPr>
        <w:t xml:space="preserve">Příloha č. 2 – Plná moc podle čl. 8, odst. 19 této smlouvy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Tlotextu"/>
        <w:rPr>
          <w:sz w:val="22"/>
          <w:szCs w:val="22"/>
        </w:rPr>
      </w:pPr>
      <w:r>
        <w:rPr>
          <w:sz w:val="22"/>
          <w:szCs w:val="22"/>
        </w:rPr>
      </w:r>
    </w:p>
    <w:p>
      <w:pPr>
        <w:pStyle w:val="Normal"/>
        <w:rPr>
          <w:sz w:val="22"/>
          <w:szCs w:val="22"/>
        </w:rPr>
      </w:pPr>
      <w:r>
        <w:rPr>
          <w:sz w:val="22"/>
          <w:szCs w:val="22"/>
        </w:rPr>
      </w:r>
    </w:p>
    <w:p>
      <w:pPr>
        <w:pStyle w:val="Normal"/>
        <w:tabs>
          <w:tab w:val="clear" w:pos="709"/>
          <w:tab w:val="left" w:pos="4962" w:leader="none"/>
        </w:tabs>
        <w:jc w:val="both"/>
        <w:rPr>
          <w:sz w:val="22"/>
          <w:szCs w:val="22"/>
        </w:rPr>
      </w:pPr>
      <w:r>
        <w:rPr>
          <w:sz w:val="22"/>
          <w:szCs w:val="22"/>
        </w:rPr>
        <w:t xml:space="preserve">V Novém Městě na Moravě  </w:t>
        <w:tab/>
        <w:t>V </w:t>
      </w:r>
      <w:r>
        <w:rPr>
          <w:sz w:val="22"/>
          <w:szCs w:val="22"/>
          <w:highlight w:val="yellow"/>
        </w:rPr>
        <w:t>…………………</w:t>
      </w:r>
      <w:r>
        <w:rPr>
          <w:sz w:val="22"/>
          <w:szCs w:val="22"/>
        </w:rPr>
        <w:t xml:space="preserve"> </w:t>
      </w:r>
    </w:p>
    <w:p>
      <w:pPr>
        <w:pStyle w:val="Normal"/>
        <w:tabs>
          <w:tab w:val="clear" w:pos="709"/>
          <w:tab w:val="left" w:pos="4962" w:leader="none"/>
        </w:tabs>
        <w:jc w:val="both"/>
        <w:rPr>
          <w:sz w:val="22"/>
          <w:szCs w:val="22"/>
        </w:rPr>
      </w:pPr>
      <w:r>
        <w:rPr>
          <w:sz w:val="22"/>
          <w:szCs w:val="22"/>
        </w:rPr>
        <w:t xml:space="preserve">dne                                                                                    dne </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t>Za příkazce:</w:t>
        <w:tab/>
        <w:t>Za příkazníka:</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4"/>
          <w:szCs w:val="24"/>
        </w:rPr>
      </w:pPr>
      <w:r>
        <w:rPr>
          <w:sz w:val="24"/>
          <w:szCs w:val="24"/>
        </w:rPr>
      </w:r>
    </w:p>
    <w:p>
      <w:pPr>
        <w:pStyle w:val="Normal"/>
        <w:tabs>
          <w:tab w:val="clear" w:pos="709"/>
          <w:tab w:val="left" w:pos="4962" w:leader="none"/>
        </w:tabs>
        <w:jc w:val="both"/>
        <w:rPr>
          <w:sz w:val="22"/>
          <w:szCs w:val="22"/>
        </w:rPr>
      </w:pPr>
      <w:r>
        <w:rPr>
          <w:sz w:val="22"/>
          <w:szCs w:val="22"/>
        </w:rPr>
        <w:t>……………………………………</w:t>
      </w:r>
      <w:r>
        <w:rPr>
          <w:sz w:val="22"/>
          <w:szCs w:val="22"/>
        </w:rPr>
        <w:tab/>
        <w:t>……………………………………</w:t>
      </w:r>
    </w:p>
    <w:p>
      <w:pPr>
        <w:pStyle w:val="Normal"/>
        <w:tabs>
          <w:tab w:val="clear" w:pos="709"/>
          <w:tab w:val="center" w:pos="1701" w:leader="none"/>
          <w:tab w:val="left" w:pos="4962" w:leader="none"/>
          <w:tab w:val="center" w:pos="6663" w:leader="none"/>
        </w:tabs>
        <w:jc w:val="both"/>
        <w:rPr>
          <w:sz w:val="22"/>
          <w:szCs w:val="22"/>
        </w:rPr>
      </w:pPr>
      <w:r>
        <w:rPr>
          <w:sz w:val="22"/>
          <w:szCs w:val="22"/>
        </w:rPr>
        <w:t xml:space="preserve">              </w:t>
      </w:r>
      <w:r>
        <w:rPr>
          <w:sz w:val="22"/>
          <w:szCs w:val="22"/>
        </w:rPr>
        <w:t>Michal Šmarda</w:t>
        <w:tab/>
        <w:t xml:space="preserve">         </w:t>
      </w:r>
      <w:r>
        <w:rPr>
          <w:sz w:val="22"/>
          <w:szCs w:val="22"/>
          <w:highlight w:val="yellow"/>
        </w:rPr>
        <w:t>……………………..</w:t>
      </w:r>
    </w:p>
    <w:p>
      <w:pPr>
        <w:pStyle w:val="Normal"/>
        <w:rPr/>
      </w:pPr>
      <w:r>
        <w:rPr>
          <w:sz w:val="22"/>
          <w:szCs w:val="22"/>
        </w:rPr>
        <w:t xml:space="preserve">                  </w:t>
      </w:r>
      <w:r>
        <w:rPr>
          <w:sz w:val="22"/>
          <w:szCs w:val="22"/>
        </w:rPr>
        <w:t>starosta</w:t>
        <w:tab/>
        <w:t xml:space="preserve">                                                               </w:t>
      </w:r>
      <w:r>
        <w:rPr>
          <w:sz w:val="22"/>
          <w:szCs w:val="22"/>
          <w:highlight w:val="yellow"/>
        </w:rPr>
        <w:t>…………………………….</w:t>
      </w:r>
    </w:p>
    <w:sectPr>
      <w:footerReference w:type="default" r:id="rId2"/>
      <w:type w:val="nextPage"/>
      <w:pgSz w:w="11906" w:h="16838"/>
      <w:pgMar w:left="1418" w:right="1418" w:header="0" w:top="1134" w:footer="709" w:bottom="1134" w:gutter="0"/>
      <w:pgNumType w:fmt="decimal"/>
      <w:formProt w:val="false"/>
      <w:textDirection w:val="lrTb"/>
      <w:docGrid w:type="default" w:linePitch="10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1"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2" w:author="urad5" w:date="2021-01-25T16:50:00Z" w:initials="u">
    <w:p>
      <w:r>
        <w:rPr>
          <w:rFonts w:ascii="Liberation Serif" w:hAnsi="Liberation Serif" w:eastAsia="Segoe UI" w:cs="Tahoma"/>
          <w:sz w:val="24"/>
          <w:szCs w:val="24"/>
          <w:lang w:val="en-US" w:eastAsia="en-US" w:bidi="en-US"/>
        </w:rPr>
        <w:t>Plátce DPH zde uvede svoji cenu bez DPH.</w:t>
      </w:r>
    </w:p>
    <w:p>
      <w:r>
        <w:rPr>
          <w:rFonts w:ascii="Liberation Serif" w:hAnsi="Liberation Serif" w:eastAsia="Segoe UI" w:cs="Tahoma"/>
          <w:sz w:val="24"/>
          <w:szCs w:val="24"/>
          <w:lang w:val="en-US" w:eastAsia="en-US" w:bidi="en-US"/>
        </w:rPr>
        <w:t>Neplátce DPH zde uvede svoji konečnou cenu a slova „bez DPH“ vymaže.</w:t>
      </w:r>
    </w:p>
    <w:p>
      <w:r>
        <w:rPr>
          <w:rFonts w:ascii="Liberation Serif" w:hAnsi="Liberation Serif" w:eastAsia="Segoe UI" w:cs="Tahoma"/>
          <w:sz w:val="24"/>
          <w:szCs w:val="24"/>
          <w:lang w:val="en-US" w:eastAsia="en-US" w:bidi="en-US"/>
        </w:rPr>
        <w:t>Stejně bude postupováno v odst.2 tohoto článku.</w:t>
      </w:r>
    </w:p>
    <w:p>
      <w:r>
        <w:rPr>
          <w:rFonts w:ascii="Liberation Serif" w:hAnsi="Liberation Serif" w:eastAsia="Segoe UI" w:cs="Tahoma"/>
          <w:sz w:val="24"/>
          <w:szCs w:val="24"/>
          <w:lang w:val="en-US" w:eastAsia="en-US" w:bidi="en-US"/>
        </w:rPr>
        <w:t>(tento komentář prosím vymažte)</w:t>
      </w:r>
    </w:p>
  </w:comment>
  <w:comment w:id="3" w:author="urad5" w:date="2021-01-26T10:13:00Z" w:initials="u">
    <w:p>
      <w:r>
        <w:rPr>
          <w:rFonts w:ascii="Liberation Serif" w:hAnsi="Liberation Serif" w:eastAsia="Segoe UI" w:cs="Tahoma"/>
          <w:sz w:val="24"/>
          <w:szCs w:val="24"/>
          <w:lang w:val="en-US" w:eastAsia="en-US" w:bidi="en-US"/>
        </w:rPr>
        <w:t>Ponechte pouze odpovídajíc část textu podle toho,zda jste či nejste plátcem DPH.</w:t>
      </w:r>
    </w:p>
    <w:p>
      <w:r>
        <w:rPr>
          <w:rFonts w:ascii="Liberation Serif" w:hAnsi="Liberation Serif" w:eastAsia="Segoe UI" w:cs="Tahoma"/>
          <w:sz w:val="24"/>
          <w:szCs w:val="24"/>
          <w:lang w:val="en-US" w:eastAsia="en-US" w:bidi="en-US"/>
        </w:rPr>
        <w:t>(tento komentář prosím vymažte)</w:t>
      </w:r>
    </w:p>
  </w:comment>
  <w:comment w:id="4" w:author="nmnm" w:date="2024-10-08T09:56:00Z" w:initials="u">
    <w:p>
      <w:r>
        <w:rPr>
          <w:rFonts w:ascii="Liberation Serif" w:hAnsi="Liberation Serif" w:eastAsia="Segoe UI" w:cs="Tahoma"/>
          <w:sz w:val="24"/>
          <w:szCs w:val="24"/>
          <w:lang w:val="en-US" w:eastAsia="en-US" w:bidi="en-US"/>
        </w:rPr>
        <w:t>platí pouze pro plátce DPH – neplátce DPH tento odstavec vymaže</w:t>
      </w:r>
    </w:p>
    <w:p>
      <w:r>
        <w:rPr>
          <w:rFonts w:ascii="Liberation Serif" w:hAnsi="Liberation Serif" w:eastAsia="Segoe UI" w:cs="Tahoma"/>
          <w:sz w:val="24"/>
          <w:szCs w:val="24"/>
          <w:lang w:val="en-US" w:eastAsia="en-US" w:bidi="en-US"/>
        </w:rPr>
        <w:t>(tento komentář prosím vymažte)</w:t>
      </w:r>
    </w:p>
  </w:comment>
  <w:comment w:id="5" w:author="nmnm" w:date="2018-11-16T09:25:00Z" w:initials="u">
    <w:p>
      <w:r>
        <w:rPr>
          <w:rFonts w:ascii="Liberation Serif" w:hAnsi="Liberation Serif" w:eastAsia="Segoe UI" w:cs="Tahoma"/>
          <w:sz w:val="24"/>
          <w:szCs w:val="24"/>
          <w:lang w:val="en-US" w:eastAsia="en-US" w:bidi="en-US"/>
        </w:rPr>
        <w:t>varianta při povinném zveřejnění smlouvy dle zákona. V případě celkové odměny dle čl.4, odst.1 této smlouvy do 49.999,99 Kč bez DPH včetně tuto variantu vymažte</w:t>
      </w:r>
    </w:p>
    <w:p>
      <w:r>
        <w:rPr>
          <w:rFonts w:ascii="Liberation Serif" w:hAnsi="Liberation Serif" w:eastAsia="Segoe UI" w:cs="Tahoma"/>
          <w:sz w:val="24"/>
          <w:szCs w:val="24"/>
          <w:lang w:val="en-US" w:eastAsia="en-US" w:bidi="en-US"/>
        </w:rPr>
        <w:t>(tento komentář prosím vymažte)</w:t>
      </w:r>
    </w:p>
  </w:comment>
  <w:comment w:id="6" w:author="nmnm" w:date="2018-11-16T09:25:00Z" w:initials="u">
    <w:p>
      <w:r>
        <w:rPr>
          <w:rFonts w:ascii="Liberation Serif" w:hAnsi="Liberation Serif" w:eastAsia="Segoe UI" w:cs="Tahoma"/>
          <w:sz w:val="24"/>
          <w:szCs w:val="24"/>
          <w:lang w:val="en-US" w:eastAsia="en-US" w:bidi="en-US"/>
        </w:rPr>
        <w:t>varianta při nepovinném zveřejnění smlouvy dle zákona. V případě celkové odměny dle čl.4, odst.1 této smlouvy od 50.000,00 Kč bez DPH včetně tuto variantu vymažte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 w:name="Book Antiqua">
    <w:charset w:val="ee"/>
    <w:family w:val="roman"/>
    <w:pitch w:val="variable"/>
  </w:font>
  <w:font w:name="Tahoma">
    <w:charset w:val="ee"/>
    <w:family w:val="roman"/>
    <w:pitch w:val="variable"/>
  </w:font>
  <w:font w:name="Wingdings">
    <w:charset w:val="02"/>
    <w:family w:val="auto"/>
    <w:pitch w:val="variable"/>
  </w:font>
  <w:font w:name="Times New Roman">
    <w:charset w:val="01"/>
    <w:family w:val="roman"/>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sz w:val="18"/>
        <w:szCs w:val="18"/>
      </w:rPr>
    </w:pPr>
    <w:r>
      <mc:AlternateContent>
        <mc:Choice Requires="wps">
          <w:drawing>
            <wp:anchor behindDoc="1" distT="0" distB="0" distL="0" distR="0" simplePos="0" locked="0" layoutInCell="1" allowOverlap="1" relativeHeight="11">
              <wp:simplePos x="0" y="0"/>
              <wp:positionH relativeFrom="margin">
                <wp:align>center</wp:align>
              </wp:positionH>
              <wp:positionV relativeFrom="paragraph">
                <wp:posOffset>635</wp:posOffset>
              </wp:positionV>
              <wp:extent cx="116205" cy="349885"/>
              <wp:effectExtent l="0" t="0" r="0" b="0"/>
              <wp:wrapSquare wrapText="largest"/>
              <wp:docPr id="1" name="Rámec1"/>
              <a:graphic xmlns:a="http://schemas.openxmlformats.org/drawingml/2006/main">
                <a:graphicData uri="http://schemas.microsoft.com/office/word/2010/wordprocessingShape">
                  <wps:wsp>
                    <wps:cNvSpPr/>
                    <wps:spPr>
                      <a:xfrm>
                        <a:off x="0" y="0"/>
                        <a:ext cx="115560" cy="349200"/>
                      </a:xfrm>
                      <a:prstGeom prst="rect">
                        <a:avLst/>
                      </a:prstGeom>
                      <a:noFill/>
                      <a:ln>
                        <a:noFill/>
                      </a:ln>
                    </wps:spPr>
                    <wps:style>
                      <a:lnRef idx="0"/>
                      <a:fillRef idx="0"/>
                      <a:effectRef idx="0"/>
                      <a:fontRef idx="minor"/>
                    </wps:style>
                    <wps:txbx>
                      <w:txbxContent>
                        <w:p>
                          <w:pPr>
                            <w:pStyle w:val="Zpat"/>
                            <w:rPr/>
                          </w:pPr>
                          <w:r>
                            <w:rPr>
                              <w:rStyle w:val="Pagenumber"/>
                              <w:color w:val="000000"/>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wps:txbx>
                    <wps:bodyPr lIns="0" rIns="0" tIns="0" bIns="0">
                      <a:spAutoFit/>
                    </wps:bodyPr>
                  </wps:wsp>
                </a:graphicData>
              </a:graphic>
            </wp:anchor>
          </w:drawing>
        </mc:Choice>
        <mc:Fallback>
          <w:pict>
            <v:rect id="shape_0" ID="Rámec1" stroked="f" style="position:absolute;margin-left:222.2pt;margin-top:0.05pt;width:9.05pt;height:27.45pt;mso-position-horizontal:center;mso-position-horizontal-relative:margin">
              <w10:wrap type="square"/>
              <v:fill o:detectmouseclick="t" on="false"/>
              <v:stroke color="#3465a4" joinstyle="round" endcap="flat"/>
              <v:textbox>
                <w:txbxContent>
                  <w:p>
                    <w:pPr>
                      <w:pStyle w:val="Zpat"/>
                      <w:rPr/>
                    </w:pPr>
                    <w:r>
                      <w:rPr>
                        <w:rStyle w:val="Pagenumber"/>
                        <w:color w:val="000000"/>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v:textbox>
            </v:rect>
          </w:pict>
        </mc:Fallback>
      </mc:AlternateContent>
    </w:r>
    <w:r>
      <w:rPr>
        <w:rFonts w:eastAsia="Times New Roman" w:cs="Arial"/>
        <w:b w:val="false"/>
        <w:bCs w:val="false"/>
        <w:color w:val="auto"/>
        <w:kern w:val="0"/>
        <w:sz w:val="18"/>
        <w:szCs w:val="18"/>
        <w:lang w:val="cs-CZ" w:eastAsia="zh-CN" w:bidi="ar-SA"/>
      </w:rPr>
      <w:t>Optimalizace úspor energií v budově MŠ Pohledec – II.etapa</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lvl w:ilvl="0">
      <w:start w:val="1"/>
      <w:numFmt w:val="decimal"/>
      <w:lvlText w:val="%1."/>
      <w:lvlJc w:val="left"/>
      <w:pPr>
        <w:tabs>
          <w:tab w:val="num" w:pos="357"/>
        </w:tabs>
        <w:ind w:left="357" w:hanging="357"/>
      </w:pPr>
      <w:rPr>
        <w:sz w:val="22"/>
        <w:i w:val="false"/>
        <w:b w:val="fals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720" w:hanging="363"/>
      </w:pPr>
    </w:lvl>
    <w:lvl w:ilvl="2">
      <w:start w:val="1"/>
      <w:numFmt w:val="bullet"/>
      <w:lvlText w:val=""/>
      <w:lvlJc w:val="left"/>
      <w:pPr>
        <w:tabs>
          <w:tab w:val="num" w:pos="2160"/>
        </w:tabs>
        <w:ind w:left="1077" w:hanging="357"/>
      </w:pPr>
      <w:rPr>
        <w:rFonts w:ascii="Symbol" w:hAnsi="Symbol" w:cs="Symbol" w:hint="default"/>
        <w:rFonts w:cs="Symbol"/>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decimal"/>
      <w:lvlText w:val="%1."/>
      <w:lvlJc w:val="left"/>
      <w:pPr>
        <w:tabs>
          <w:tab w:val="num" w:pos="360"/>
        </w:tabs>
        <w:ind w:left="357" w:hanging="357"/>
      </w:pPr>
      <w:rPr>
        <w:sz w:val="22"/>
        <w:i w:val="false"/>
        <w:b/>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start w:val="1"/>
      <w:numFmt w:val="bullet"/>
      <w:lvlText w:val="-"/>
      <w:lvlJc w:val="left"/>
      <w:pPr>
        <w:tabs>
          <w:tab w:val="num" w:pos="717"/>
        </w:tabs>
        <w:ind w:left="717" w:hanging="360"/>
      </w:pPr>
      <w:rPr>
        <w:rFonts w:ascii="Times New Roman" w:hAnsi="Times New Roman" w:cs="Times New Roman" w:hint="default"/>
        <w:sz w:val="22"/>
        <w:rFonts w:cs="Times New Roman"/>
      </w:rPr>
    </w:lvl>
    <w:lvl w:ilvl="1">
      <w:start w:val="1"/>
      <w:numFmt w:val="bullet"/>
      <w:lvlText w:val="o"/>
      <w:lvlJc w:val="left"/>
      <w:pPr>
        <w:tabs>
          <w:tab w:val="num" w:pos="1437"/>
        </w:tabs>
        <w:ind w:left="1437" w:hanging="360"/>
      </w:pPr>
      <w:rPr>
        <w:rFonts w:ascii="Courier New" w:hAnsi="Courier New" w:cs="Courier New" w:hint="default"/>
        <w:rFonts w:cs="Courier New"/>
      </w:rPr>
    </w:lvl>
    <w:lvl w:ilvl="2">
      <w:start w:val="1"/>
      <w:numFmt w:val="bullet"/>
      <w:lvlText w:val=""/>
      <w:lvlJc w:val="left"/>
      <w:pPr>
        <w:tabs>
          <w:tab w:val="num" w:pos="2157"/>
        </w:tabs>
        <w:ind w:left="2157" w:hanging="360"/>
      </w:pPr>
      <w:rPr>
        <w:rFonts w:ascii="Wingdings" w:hAnsi="Wingdings" w:cs="Wingdings" w:hint="default"/>
        <w:rFonts w:cs="Wingdings"/>
      </w:rPr>
    </w:lvl>
    <w:lvl w:ilvl="3">
      <w:start w:val="1"/>
      <w:numFmt w:val="bullet"/>
      <w:lvlText w:val=""/>
      <w:lvlJc w:val="left"/>
      <w:pPr>
        <w:tabs>
          <w:tab w:val="num" w:pos="2877"/>
        </w:tabs>
        <w:ind w:left="2877" w:hanging="360"/>
      </w:pPr>
      <w:rPr>
        <w:rFonts w:ascii="Symbol" w:hAnsi="Symbol" w:cs="Symbol" w:hint="default"/>
        <w:rFonts w:cs="Symbol"/>
      </w:rPr>
    </w:lvl>
    <w:lvl w:ilvl="4">
      <w:start w:val="1"/>
      <w:numFmt w:val="bullet"/>
      <w:lvlText w:val="o"/>
      <w:lvlJc w:val="left"/>
      <w:pPr>
        <w:tabs>
          <w:tab w:val="num" w:pos="3597"/>
        </w:tabs>
        <w:ind w:left="3597" w:hanging="360"/>
      </w:pPr>
      <w:rPr>
        <w:rFonts w:ascii="Courier New" w:hAnsi="Courier New" w:cs="Courier New" w:hint="default"/>
        <w:rFonts w:cs="Courier New"/>
      </w:rPr>
    </w:lvl>
    <w:lvl w:ilvl="5">
      <w:start w:val="1"/>
      <w:numFmt w:val="bullet"/>
      <w:lvlText w:val=""/>
      <w:lvlJc w:val="left"/>
      <w:pPr>
        <w:tabs>
          <w:tab w:val="num" w:pos="4317"/>
        </w:tabs>
        <w:ind w:left="4317" w:hanging="360"/>
      </w:pPr>
      <w:rPr>
        <w:rFonts w:ascii="Wingdings" w:hAnsi="Wingdings" w:cs="Wingdings" w:hint="default"/>
        <w:rFonts w:cs="Wingdings"/>
      </w:rPr>
    </w:lvl>
    <w:lvl w:ilvl="6">
      <w:start w:val="1"/>
      <w:numFmt w:val="bullet"/>
      <w:lvlText w:val=""/>
      <w:lvlJc w:val="left"/>
      <w:pPr>
        <w:tabs>
          <w:tab w:val="num" w:pos="5037"/>
        </w:tabs>
        <w:ind w:left="5037" w:hanging="360"/>
      </w:pPr>
      <w:rPr>
        <w:rFonts w:ascii="Symbol" w:hAnsi="Symbol" w:cs="Symbol" w:hint="default"/>
        <w:rFonts w:cs="Symbol"/>
      </w:rPr>
    </w:lvl>
    <w:lvl w:ilvl="7">
      <w:start w:val="1"/>
      <w:numFmt w:val="bullet"/>
      <w:lvlText w:val="o"/>
      <w:lvlJc w:val="left"/>
      <w:pPr>
        <w:tabs>
          <w:tab w:val="num" w:pos="5757"/>
        </w:tabs>
        <w:ind w:left="5757" w:hanging="360"/>
      </w:pPr>
      <w:rPr>
        <w:rFonts w:ascii="Courier New" w:hAnsi="Courier New" w:cs="Courier New" w:hint="default"/>
        <w:rFonts w:cs="Courier New"/>
      </w:rPr>
    </w:lvl>
    <w:lvl w:ilvl="8">
      <w:start w:val="1"/>
      <w:numFmt w:val="bullet"/>
      <w:lvlText w:val=""/>
      <w:lvlJc w:val="left"/>
      <w:pPr>
        <w:tabs>
          <w:tab w:val="num" w:pos="6477"/>
        </w:tabs>
        <w:ind w:left="6477" w:hanging="360"/>
      </w:pPr>
      <w:rPr>
        <w:rFonts w:ascii="Wingdings" w:hAnsi="Wingdings" w:cs="Wingdings" w:hint="default"/>
        <w:rFonts w:cs="Wingdings"/>
      </w:rPr>
    </w:lvl>
  </w:abstractNum>
  <w:abstractNum w:abstractNumId="9">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hint="default"/>
        <w:sz w:val="22"/>
        <w:rFonts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trackRevisions/>
  <w:embedSystemFonts/>
  <w:defaultTabStop w:val="709"/>
  <w:autoHyphenation w:val="false"/>
  <w:compat>
    <w:compatSetting w:name="compatibilityMode" w:uri="http://schemas.microsoft.com/office/word" w:val="12"/>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fc0fb5"/>
    <w:pPr>
      <w:widowControl/>
      <w:suppressAutoHyphens w:val="true"/>
      <w:bidi w:val="0"/>
      <w:spacing w:before="0" w:after="0"/>
      <w:jc w:val="left"/>
    </w:pPr>
    <w:rPr>
      <w:rFonts w:ascii="Times New Roman" w:hAnsi="Times New Roman" w:eastAsia="Times New Roman" w:cs="Times New Roman"/>
      <w:color w:val="auto"/>
      <w:kern w:val="0"/>
      <w:sz w:val="20"/>
      <w:szCs w:val="20"/>
      <w:lang w:val="cs-CZ" w:eastAsia="cs-CZ" w:bidi="ar-SA"/>
    </w:rPr>
  </w:style>
  <w:style w:type="paragraph" w:styleId="Nadpis1">
    <w:name w:val="Heading 1"/>
    <w:basedOn w:val="Normal"/>
    <w:next w:val="Normal"/>
    <w:qFormat/>
    <w:rsid w:val="00fc0fb5"/>
    <w:pPr>
      <w:keepNext w:val="true"/>
      <w:jc w:val="center"/>
      <w:outlineLvl w:val="0"/>
    </w:pPr>
    <w:rPr>
      <w:b/>
      <w:sz w:val="28"/>
    </w:rPr>
  </w:style>
  <w:style w:type="paragraph" w:styleId="Nadpis2">
    <w:name w:val="Heading 2"/>
    <w:basedOn w:val="Normal"/>
    <w:next w:val="Normal"/>
    <w:qFormat/>
    <w:rsid w:val="001364f4"/>
    <w:pPr>
      <w:keepNext w:val="true"/>
      <w:spacing w:before="240" w:after="60"/>
      <w:outlineLvl w:val="1"/>
    </w:pPr>
    <w:rPr>
      <w:rFonts w:ascii="Arial" w:hAnsi="Arial" w:cs="Arial"/>
      <w:b/>
      <w:bCs/>
      <w:i/>
      <w:iCs/>
      <w:sz w:val="28"/>
      <w:szCs w:val="28"/>
    </w:rPr>
  </w:style>
  <w:style w:type="paragraph" w:styleId="Nadpis3">
    <w:name w:val="Heading 3"/>
    <w:basedOn w:val="Normal"/>
    <w:next w:val="Normal"/>
    <w:qFormat/>
    <w:rsid w:val="00fc0fb5"/>
    <w:pPr>
      <w:keepNext w:val="true"/>
      <w:spacing w:before="240" w:after="60"/>
      <w:outlineLvl w:val="2"/>
    </w:pPr>
    <w:rPr>
      <w:rFonts w:ascii="Arial" w:hAnsi="Arial"/>
      <w:sz w:val="24"/>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semiHidden/>
    <w:qFormat/>
    <w:rsid w:val="00fc0fb5"/>
    <w:rPr>
      <w:sz w:val="16"/>
    </w:rPr>
  </w:style>
  <w:style w:type="character" w:styleId="Pagenumber">
    <w:name w:val="page number"/>
    <w:basedOn w:val="DefaultParagraphFont"/>
    <w:qFormat/>
    <w:rsid w:val="00d5219c"/>
    <w:rPr/>
  </w:style>
  <w:style w:type="character" w:styleId="TextkomenteChar" w:customStyle="1">
    <w:name w:val="Text komentáře Char"/>
    <w:basedOn w:val="DefaultParagraphFont"/>
    <w:link w:val="Textkomente"/>
    <w:qFormat/>
    <w:locked/>
    <w:rsid w:val="00cd127c"/>
    <w:rPr>
      <w:lang w:val="cs-CZ" w:eastAsia="cs-CZ" w:bidi="ar-SA"/>
    </w:rPr>
  </w:style>
  <w:style w:type="character" w:styleId="Slovndk">
    <w:name w:val="Číslování řádků"/>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rsid w:val="00fc0fb5"/>
    <w:pPr>
      <w:jc w:val="both"/>
    </w:pPr>
    <w:rPr>
      <w:color w:val="000000"/>
      <w:sz w:val="24"/>
    </w:rPr>
  </w:style>
  <w:style w:type="paragraph" w:styleId="Seznam">
    <w:name w:val="List"/>
    <w:basedOn w:val="Normal"/>
    <w:rsid w:val="00fc0fb5"/>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ListBullet3">
    <w:name w:val="List Bullet 3"/>
    <w:basedOn w:val="Normal"/>
    <w:qFormat/>
    <w:rsid w:val="00fc0fb5"/>
    <w:pPr>
      <w:ind w:left="566" w:hanging="283"/>
    </w:pPr>
    <w:rPr/>
  </w:style>
  <w:style w:type="paragraph" w:styleId="Nzev">
    <w:name w:val="Title"/>
    <w:basedOn w:val="Normal"/>
    <w:qFormat/>
    <w:rsid w:val="00fc0fb5"/>
    <w:pPr>
      <w:spacing w:before="240" w:after="60"/>
      <w:jc w:val="center"/>
    </w:pPr>
    <w:rPr>
      <w:rFonts w:ascii="Arial" w:hAnsi="Arial"/>
      <w:b/>
      <w:kern w:val="2"/>
      <w:sz w:val="32"/>
    </w:rPr>
  </w:style>
  <w:style w:type="paragraph" w:styleId="Odsazentlatextu">
    <w:name w:val="Body Text Indent"/>
    <w:basedOn w:val="Normal"/>
    <w:rsid w:val="00fc0fb5"/>
    <w:pPr>
      <w:spacing w:before="0" w:after="120"/>
      <w:ind w:left="283" w:hanging="0"/>
    </w:pPr>
    <w:rPr/>
  </w:style>
  <w:style w:type="paragraph" w:styleId="BodyText3">
    <w:name w:val="Body Text 3"/>
    <w:basedOn w:val="Odsazentlatextu"/>
    <w:qFormat/>
    <w:rsid w:val="00fc0fb5"/>
    <w:pPr/>
    <w:rPr/>
  </w:style>
  <w:style w:type="paragraph" w:styleId="Annotationtext">
    <w:name w:val="annotation text"/>
    <w:basedOn w:val="Normal"/>
    <w:link w:val="TextkomenteChar"/>
    <w:qFormat/>
    <w:rsid w:val="00fc0fb5"/>
    <w:pPr/>
    <w:rPr/>
  </w:style>
  <w:style w:type="paragraph" w:styleId="Odrky" w:customStyle="1">
    <w:name w:val="odr‡ěky"/>
    <w:basedOn w:val="Normal"/>
    <w:qFormat/>
    <w:rsid w:val="00fc0fb5"/>
    <w:pPr>
      <w:tabs>
        <w:tab w:val="clear" w:pos="709"/>
        <w:tab w:val="left" w:pos="215" w:leader="none"/>
        <w:tab w:val="left" w:pos="374" w:leader="none"/>
        <w:tab w:val="left" w:pos="452" w:leader="none"/>
      </w:tabs>
      <w:spacing w:lineRule="exact" w:line="220"/>
      <w:ind w:left="215" w:hanging="215"/>
      <w:jc w:val="both"/>
    </w:pPr>
    <w:rPr>
      <w:rFonts w:ascii="Book Antiqua" w:hAnsi="Book Antiqua"/>
      <w:color w:val="000000"/>
      <w:sz w:val="18"/>
      <w:lang w:val="en-US"/>
    </w:rPr>
  </w:style>
  <w:style w:type="paragraph" w:styleId="Styl11bPed6b" w:customStyle="1">
    <w:name w:val="Styl 11 b. Před:  6 b."/>
    <w:basedOn w:val="Normal"/>
    <w:next w:val="Tlotextu"/>
    <w:qFormat/>
    <w:rsid w:val="00e8671d"/>
    <w:pPr>
      <w:spacing w:before="120" w:after="0"/>
    </w:pPr>
    <w:rPr>
      <w:sz w:val="22"/>
    </w:rPr>
  </w:style>
  <w:style w:type="paragraph" w:styleId="Zkladntext21" w:customStyle="1">
    <w:name w:val="Základní text 21"/>
    <w:basedOn w:val="Normal"/>
    <w:qFormat/>
    <w:rsid w:val="008c641c"/>
    <w:pPr>
      <w:suppressAutoHyphens w:val="true"/>
    </w:pPr>
    <w:rPr>
      <w:lang w:eastAsia="ar-SA"/>
    </w:rPr>
  </w:style>
  <w:style w:type="paragraph" w:styleId="Annotationsubject">
    <w:name w:val="annotation subject"/>
    <w:basedOn w:val="Annotationtext"/>
    <w:next w:val="Annotationtext"/>
    <w:semiHidden/>
    <w:qFormat/>
    <w:rsid w:val="00557782"/>
    <w:pPr/>
    <w:rPr>
      <w:b/>
      <w:bCs/>
    </w:rPr>
  </w:style>
  <w:style w:type="paragraph" w:styleId="BalloonText">
    <w:name w:val="Balloon Text"/>
    <w:basedOn w:val="Normal"/>
    <w:semiHidden/>
    <w:qFormat/>
    <w:rsid w:val="00557782"/>
    <w:pPr/>
    <w:rPr>
      <w:rFonts w:ascii="Tahoma" w:hAnsi="Tahoma" w:cs="Tahoma"/>
      <w:sz w:val="16"/>
      <w:szCs w:val="16"/>
    </w:rPr>
  </w:style>
  <w:style w:type="paragraph" w:styleId="DocumentMap">
    <w:name w:val="Document Map"/>
    <w:basedOn w:val="Normal"/>
    <w:semiHidden/>
    <w:qFormat/>
    <w:rsid w:val="0054682b"/>
    <w:pPr>
      <w:shd w:val="clear" w:color="auto" w:fill="000080"/>
    </w:pPr>
    <w:rPr>
      <w:rFonts w:ascii="Tahoma" w:hAnsi="Tahoma"/>
    </w:rPr>
  </w:style>
  <w:style w:type="paragraph" w:styleId="Zhlavazpat">
    <w:name w:val="Záhlaví a zápatí"/>
    <w:basedOn w:val="Normal"/>
    <w:qFormat/>
    <w:pPr/>
    <w:rPr/>
  </w:style>
  <w:style w:type="paragraph" w:styleId="Zpat">
    <w:name w:val="Footer"/>
    <w:basedOn w:val="Normal"/>
    <w:rsid w:val="001364f4"/>
    <w:pPr>
      <w:tabs>
        <w:tab w:val="clear" w:pos="709"/>
        <w:tab w:val="center" w:pos="4536" w:leader="none"/>
        <w:tab w:val="right" w:pos="9072" w:leader="none"/>
      </w:tabs>
    </w:pPr>
    <w:rPr>
      <w:sz w:val="24"/>
      <w:szCs w:val="24"/>
    </w:rPr>
  </w:style>
  <w:style w:type="paragraph" w:styleId="Zhlav">
    <w:name w:val="Header"/>
    <w:basedOn w:val="Normal"/>
    <w:rsid w:val="00be05de"/>
    <w:pPr>
      <w:tabs>
        <w:tab w:val="clear" w:pos="709"/>
        <w:tab w:val="center" w:pos="4536" w:leader="none"/>
        <w:tab w:val="right" w:pos="9072" w:leader="none"/>
      </w:tabs>
    </w:pPr>
    <w:rPr/>
  </w:style>
  <w:style w:type="paragraph" w:styleId="ListParagraph">
    <w:name w:val="List Paragraph"/>
    <w:basedOn w:val="Normal"/>
    <w:uiPriority w:val="34"/>
    <w:qFormat/>
    <w:rsid w:val="0046030a"/>
    <w:pPr>
      <w:spacing w:before="0" w:after="0"/>
      <w:ind w:left="720" w:hanging="0"/>
      <w:contextualSpacing/>
    </w:pPr>
    <w:rPr/>
  </w:style>
  <w:style w:type="paragraph" w:styleId="Obsahrmce">
    <w:name w:val="Obsah rámce"/>
    <w:basedOn w:val="Normal"/>
    <w:qFormat/>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560166-6FE7-4926-A41D-573E07EA4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MANDÁTNÍ.dot</Template>
  <TotalTime>407</TotalTime>
  <Application>LibreOffice/6.3.1.2$Windows_x86 LibreOffice_project/b79626edf0065ac373bd1df5c28bd630b4424273</Application>
  <Pages>10</Pages>
  <Words>4059</Words>
  <Characters>23518</Characters>
  <CharactersWithSpaces>27755</CharactersWithSpaces>
  <Paragraphs>202</Paragraphs>
  <Company>Envigest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2022-11-28T09:55:00Z</dcterms:created>
  <dc:creator>ing. Jaroslav Dufek</dc:creator>
  <dc:description/>
  <dc:language>cs-CZ</dc:language>
  <cp:lastModifiedBy/>
  <cp:lastPrinted>2024-10-17T10:07:00Z</cp:lastPrinted>
  <dcterms:modified xsi:type="dcterms:W3CDTF">2024-11-15T08:09:00Z</dcterms:modified>
  <cp:revision>61</cp:revision>
  <dc:subject/>
  <dc:title>MANDÁTNÍ SMLOUVA č</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Envigest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